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85B0A6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BE5FF2">
        <w:rPr>
          <w:rFonts w:eastAsia="Times New Roman" w:cs="Times New Roman"/>
          <w:b/>
          <w:noProof/>
          <w:szCs w:val="24"/>
        </w:rPr>
        <w:drawing>
          <wp:anchor distT="0" distB="0" distL="114300" distR="114300" simplePos="0" relativeHeight="251660288" behindDoc="0" locked="0" layoutInCell="1" allowOverlap="1" wp14:anchorId="37F71DAF" wp14:editId="1E3A8EB4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5FF2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478157D9" wp14:editId="4813EC1C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5FF2" w:rsidDel="00E701EB">
        <w:rPr>
          <w:rFonts w:eastAsia="Times New Roman" w:cs="Times New Roman"/>
          <w:sz w:val="20"/>
          <w:szCs w:val="20"/>
        </w:rPr>
        <w:t xml:space="preserve"> </w:t>
      </w: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</w:r>
    </w:p>
    <w:p w14:paraId="77D6AA37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14:paraId="014CFEFD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  <w:t xml:space="preserve">    </w:t>
      </w: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</w:r>
    </w:p>
    <w:p w14:paraId="01DEDEE5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5E19A665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191166AB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4B9C5D8D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48BDC33D" w14:textId="77777777" w:rsidR="00BE5FF2" w:rsidRPr="00BE5FF2" w:rsidRDefault="00BE5FF2" w:rsidP="00BE5FF2">
      <w:pPr>
        <w:spacing w:after="0" w:line="240" w:lineRule="auto"/>
        <w:ind w:right="6802"/>
        <w:jc w:val="center"/>
        <w:rPr>
          <w:rFonts w:ascii="Arial" w:eastAsia="Times New Roman" w:hAnsi="Arial" w:cs="Arial"/>
          <w:sz w:val="20"/>
          <w:szCs w:val="20"/>
        </w:rPr>
      </w:pPr>
      <w:r w:rsidRPr="00BE5FF2">
        <w:rPr>
          <w:rFonts w:ascii="Arial" w:eastAsia="Times New Roman" w:hAnsi="Arial" w:cs="Arial"/>
          <w:sz w:val="20"/>
          <w:szCs w:val="20"/>
        </w:rPr>
        <w:t>Európska únia</w:t>
      </w:r>
    </w:p>
    <w:p w14:paraId="32F7CCE8" w14:textId="77777777" w:rsidR="00BE5FF2" w:rsidRPr="00BE5FF2" w:rsidRDefault="00BE5FF2" w:rsidP="00BE5FF2">
      <w:pPr>
        <w:spacing w:after="0" w:line="240" w:lineRule="auto"/>
        <w:ind w:right="6802"/>
        <w:jc w:val="center"/>
        <w:rPr>
          <w:rFonts w:ascii="Arial" w:eastAsia="Times New Roman" w:hAnsi="Arial" w:cs="Arial"/>
          <w:sz w:val="20"/>
          <w:szCs w:val="20"/>
        </w:rPr>
      </w:pPr>
      <w:r w:rsidRPr="00BE5FF2">
        <w:rPr>
          <w:rFonts w:ascii="Arial" w:eastAsia="Times New Roman" w:hAnsi="Arial" w:cs="Arial"/>
          <w:sz w:val="20"/>
          <w:szCs w:val="20"/>
        </w:rPr>
        <w:t>Európsky fond regionálneho</w:t>
      </w:r>
    </w:p>
    <w:p w14:paraId="677CC0A3" w14:textId="77777777" w:rsidR="00BE5FF2" w:rsidRPr="00BE5FF2" w:rsidRDefault="00BE5FF2" w:rsidP="00BE5FF2">
      <w:pPr>
        <w:spacing w:after="0" w:line="240" w:lineRule="auto"/>
        <w:ind w:right="6802"/>
        <w:jc w:val="center"/>
        <w:rPr>
          <w:rFonts w:eastAsia="Times New Roman" w:cs="Times New Roman"/>
          <w:b/>
          <w:sz w:val="20"/>
          <w:szCs w:val="20"/>
        </w:rPr>
      </w:pPr>
      <w:r w:rsidRPr="00BE5FF2">
        <w:rPr>
          <w:rFonts w:ascii="Arial" w:eastAsia="Times New Roman" w:hAnsi="Arial" w:cs="Arial"/>
          <w:sz w:val="20"/>
          <w:szCs w:val="20"/>
        </w:rPr>
        <w:t>rozvoja</w:t>
      </w:r>
    </w:p>
    <w:p w14:paraId="721000DF" w14:textId="77777777" w:rsidR="00453B2B" w:rsidRPr="00374ACD" w:rsidRDefault="00453B2B" w:rsidP="00FD028A">
      <w:pPr>
        <w:spacing w:after="0" w:line="240" w:lineRule="auto"/>
        <w:jc w:val="center"/>
        <w:rPr>
          <w:b/>
          <w:sz w:val="40"/>
        </w:rPr>
      </w:pPr>
    </w:p>
    <w:p w14:paraId="6AFE672A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374ACD">
            <w:rPr>
              <w:rFonts w:eastAsia="Times New Roman" w:cs="Times New Roman"/>
              <w:b/>
              <w:sz w:val="40"/>
              <w:szCs w:val="20"/>
            </w:rPr>
            <w:t>18</w:t>
          </w:r>
        </w:sdtContent>
      </w:sdt>
    </w:p>
    <w:p w14:paraId="3CC8B5B6" w14:textId="14F89DAE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customXmlDelRangeStart w:id="0" w:author="Autor"/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1381829988"/>
          <w:placeholder>
            <w:docPart w:val="4B70541C8ED541998CDFD8450A30593A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0"/>
          <w:del w:id="1" w:author="Autor">
            <w:r w:rsidR="006F5B7E">
              <w:rPr>
                <w:rFonts w:eastAsia="Times New Roman" w:cs="Times New Roman"/>
                <w:b/>
                <w:sz w:val="32"/>
                <w:szCs w:val="32"/>
              </w:rPr>
              <w:delText>2</w:delText>
            </w:r>
          </w:del>
          <w:customXmlDelRangeStart w:id="2" w:author="Autor"/>
        </w:sdtContent>
      </w:sdt>
      <w:customXmlDelRangeEnd w:id="2"/>
      <w:customXmlInsRangeStart w:id="3" w:author="Autor"/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3"/>
          <w:ins w:id="4" w:author="Autor">
            <w:r w:rsidR="00374ACD">
              <w:rPr>
                <w:rFonts w:eastAsia="Times New Roman" w:cs="Times New Roman"/>
                <w:b/>
                <w:sz w:val="32"/>
                <w:szCs w:val="32"/>
              </w:rPr>
              <w:t>3</w:t>
            </w:r>
          </w:ins>
          <w:customXmlInsRangeStart w:id="5" w:author="Autor"/>
        </w:sdtContent>
      </w:sdt>
      <w:customXmlInsRangeEnd w:id="5"/>
    </w:p>
    <w:p w14:paraId="20C5DEE6" w14:textId="77777777" w:rsidR="00FD028A" w:rsidRPr="00FD028A" w:rsidRDefault="00FD028A" w:rsidP="00FD028A">
      <w:pPr>
        <w:spacing w:after="0" w:line="240" w:lineRule="auto"/>
        <w:jc w:val="center"/>
        <w:rPr>
          <w:del w:id="6" w:author="Autor"/>
          <w:rFonts w:eastAsia="Times New Roman" w:cs="Times New Roman"/>
          <w:b/>
          <w:sz w:val="20"/>
          <w:szCs w:val="20"/>
        </w:rPr>
      </w:pPr>
    </w:p>
    <w:p w14:paraId="7AEFDFE7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5F6DAA7C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p w14:paraId="0D3243C5" w14:textId="77777777"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14:paraId="6204EA5B" w14:textId="77777777" w:rsidR="00FD028A" w:rsidRPr="00FD028A" w:rsidRDefault="00FD028A" w:rsidP="00FD028A">
      <w:pPr>
        <w:spacing w:after="0" w:line="240" w:lineRule="auto"/>
        <w:rPr>
          <w:del w:id="7" w:author="Autor"/>
          <w:rFonts w:eastAsia="Times New Roman" w:cs="Times New Roman"/>
          <w:sz w:val="20"/>
          <w:szCs w:val="20"/>
        </w:rPr>
      </w:pP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14:paraId="0A5BBF6A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5C5EA58C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14:paraId="3601C28D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7C917B2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742D8E02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12ADC7A8" w14:textId="6E4528EE" w:rsidR="00977107" w:rsidRDefault="00977107" w:rsidP="00977107">
            <w:pPr>
              <w:pStyle w:val="Hlavika"/>
            </w:pPr>
            <w:r>
              <w:t xml:space="preserve">Kontrolný zoznam </w:t>
            </w:r>
            <w:r w:rsidR="001508EC">
              <w:t>administratívneho overenia</w:t>
            </w:r>
            <w:r w:rsidR="00F849E6">
              <w:t xml:space="preserve"> ŽoNFP</w:t>
            </w:r>
            <w:ins w:id="8" w:author="Autor">
              <w:r w:rsidR="00BE5FF2">
                <w:t xml:space="preserve"> </w:t>
              </w:r>
            </w:ins>
            <w:r w:rsidR="001508EC">
              <w:t>/</w:t>
            </w:r>
            <w:ins w:id="9" w:author="Autor">
              <w:r w:rsidR="00BE5FF2">
                <w:t xml:space="preserve"> </w:t>
              </w:r>
            </w:ins>
            <w:r w:rsidR="001508EC">
              <w:t>Kontrolný zoznam administratívneho overenia</w:t>
            </w:r>
            <w:r w:rsidR="00F849E6">
              <w:t xml:space="preserve"> ŽoNFP</w:t>
            </w:r>
            <w:r w:rsidR="001508EC">
              <w:t xml:space="preserve"> – po doplnení</w:t>
            </w:r>
          </w:p>
          <w:p w14:paraId="2FD14549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14:paraId="42963A9E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7CCAFA5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14:paraId="11F26AE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1BFB88C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1BBA9C2D" w14:textId="77777777" w:rsid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14:paraId="61061D13" w14:textId="77777777" w:rsidR="00833B9C" w:rsidRPr="00FD028A" w:rsidRDefault="00833B9C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FD028A" w:rsidRPr="00FD028A" w14:paraId="554B08F8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18539BA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14:paraId="5A8686B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75EA234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3257E84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719F85DD" w14:textId="77777777" w:rsidR="00FD028A" w:rsidRPr="00FD028A" w:rsidRDefault="00FD028A" w:rsidP="00FD028A">
            <w:pPr>
              <w:rPr>
                <w:del w:id="10" w:author="Autor"/>
                <w:rFonts w:eastAsia="Times New Roman" w:cs="Times New Roman"/>
                <w:b/>
                <w:sz w:val="26"/>
                <w:szCs w:val="26"/>
              </w:rPr>
            </w:pPr>
          </w:p>
          <w:p w14:paraId="7176E04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887FB7B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14:paraId="13C7944C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14:paraId="6A90EFC3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14:paraId="5F0D6E94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3AA3F8F9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14:paraId="3F932AF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0BE5378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738F128C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52C7780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49545F10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44CFBD5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09F3B85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14:paraId="27BB4EC2" w14:textId="77777777" w:rsidR="00C860B2" w:rsidRDefault="00C860B2" w:rsidP="00C860B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Úrad </w:t>
            </w:r>
            <w:ins w:id="11" w:author="Autor">
              <w:r>
                <w:rPr>
                  <w:szCs w:val="20"/>
                </w:rPr>
                <w:t xml:space="preserve">podpredsedu </w:t>
              </w:r>
            </w:ins>
            <w:r>
              <w:rPr>
                <w:szCs w:val="20"/>
              </w:rPr>
              <w:t xml:space="preserve">vlády </w:t>
            </w:r>
            <w:ins w:id="12" w:author="Autor">
              <w:r>
                <w:rPr>
                  <w:szCs w:val="20"/>
                </w:rPr>
                <w:t xml:space="preserve"> </w:t>
              </w:r>
            </w:ins>
            <w:r>
              <w:rPr>
                <w:szCs w:val="20"/>
              </w:rPr>
              <w:t>SR</w:t>
            </w:r>
            <w:ins w:id="13" w:author="Autor">
              <w:r>
                <w:rPr>
                  <w:szCs w:val="20"/>
                </w:rPr>
                <w:t xml:space="preserve"> pre investície a informatizáciu </w:t>
              </w:r>
            </w:ins>
          </w:p>
          <w:p w14:paraId="57C9429D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 súlade s kapitolou 1.2, ods. 3, písm. a) Systému riadenia európskych štrukturálnych a investičných fondov</w:t>
            </w:r>
          </w:p>
        </w:tc>
      </w:tr>
      <w:tr w:rsidR="00FD028A" w:rsidRPr="00FD028A" w14:paraId="4C0AA4F4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21581309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14:paraId="4ADF0FF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6A75674D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3508E19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30C452C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76A850BD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322E688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396E0034" w14:textId="77777777" w:rsidR="00FD028A" w:rsidRPr="00FD028A" w:rsidRDefault="00374ACD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14:paraId="0E0E8E7A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4F670B3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14:paraId="0FDF6334" w14:textId="77777777" w:rsidR="00FD028A" w:rsidRPr="00FD028A" w:rsidRDefault="00FD028A" w:rsidP="00FD028A">
            <w:pPr>
              <w:rPr>
                <w:del w:id="14" w:author="Autor"/>
                <w:rFonts w:eastAsia="Times New Roman" w:cs="Times New Roman"/>
                <w:b/>
                <w:sz w:val="26"/>
                <w:szCs w:val="26"/>
              </w:rPr>
            </w:pPr>
          </w:p>
          <w:p w14:paraId="3F26305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71A7BDD" w14:textId="03EA3CD1" w:rsidR="00FD028A" w:rsidRPr="00FD028A" w:rsidRDefault="00D57938" w:rsidP="00FD028A">
            <w:pPr>
              <w:jc w:val="both"/>
              <w:rPr>
                <w:rFonts w:eastAsia="Times New Roman" w:cs="Times New Roman"/>
                <w:szCs w:val="20"/>
              </w:rPr>
            </w:pPr>
            <w:customXmlDelRangeStart w:id="15" w:author="Autor"/>
            <w:sdt>
              <w:sdtPr>
                <w:rPr>
                  <w:rFonts w:eastAsia="Times New Roman" w:cs="Times New Roman"/>
                  <w:szCs w:val="20"/>
                </w:rPr>
                <w:id w:val="265975672"/>
                <w:placeholder>
                  <w:docPart w:val="F9EF69D176864AB482D3C3F313F2444A"/>
                </w:placeholder>
                <w:date w:fullDate="2016-02-1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15"/>
                <w:del w:id="16" w:author="Autor">
                  <w:r w:rsidR="0046069D">
                    <w:rPr>
                      <w:rFonts w:eastAsia="Times New Roman" w:cs="Times New Roman"/>
                      <w:szCs w:val="20"/>
                    </w:rPr>
                    <w:delText>11.02.2016</w:delText>
                  </w:r>
                </w:del>
                <w:customXmlDelRangeStart w:id="17" w:author="Autor"/>
              </w:sdtContent>
            </w:sdt>
            <w:customXmlDelRangeEnd w:id="17"/>
            <w:customXmlInsRangeStart w:id="18" w:author="Autor"/>
            <w:sdt>
              <w:sdtPr>
                <w:rPr>
                  <w:rFonts w:eastAsia="Times New Roman" w:cs="Times New Roman"/>
                  <w:szCs w:val="20"/>
                </w:rPr>
                <w:id w:val="88820667"/>
                <w:placeholder>
                  <w:docPart w:val="17BA6A5741434F2D811F9E65707C120F"/>
                </w:placeholder>
                <w:date w:fullDate="2017-05-02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18"/>
                <w:del w:id="19" w:author="Autor">
                  <w:r w:rsidR="00374ACD" w:rsidDel="00BE5FF2">
                    <w:rPr>
                      <w:rFonts w:eastAsia="Times New Roman" w:cs="Times New Roman"/>
                      <w:szCs w:val="20"/>
                    </w:rPr>
                    <w:delText>21.04.2017</w:delText>
                  </w:r>
                </w:del>
                <w:ins w:id="20" w:author="Autor">
                  <w:r w:rsidR="00BE5FF2">
                    <w:rPr>
                      <w:rFonts w:eastAsia="Times New Roman" w:cs="Times New Roman"/>
                      <w:szCs w:val="20"/>
                    </w:rPr>
                    <w:t>02.05.2017</w:t>
                  </w:r>
                </w:ins>
                <w:customXmlInsRangeStart w:id="21" w:author="Autor"/>
              </w:sdtContent>
            </w:sdt>
            <w:customXmlInsRangeEnd w:id="21"/>
          </w:p>
        </w:tc>
      </w:tr>
      <w:tr w:rsidR="00FD028A" w:rsidRPr="00FD028A" w14:paraId="4FFC3169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5F7C92D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14:paraId="491A4EF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11546C8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6ED3D76C" w14:textId="7E9D8B62" w:rsidR="00FD028A" w:rsidRPr="00FD028A" w:rsidRDefault="00D57938" w:rsidP="00FD028A">
            <w:pPr>
              <w:jc w:val="both"/>
              <w:rPr>
                <w:rFonts w:eastAsia="Times New Roman" w:cs="Times New Roman"/>
                <w:szCs w:val="20"/>
              </w:rPr>
            </w:pPr>
            <w:customXmlDelRangeStart w:id="22" w:author="Autor"/>
            <w:sdt>
              <w:sdtPr>
                <w:rPr>
                  <w:rFonts w:eastAsia="Times New Roman" w:cs="Times New Roman"/>
                  <w:szCs w:val="20"/>
                </w:rPr>
                <w:id w:val="-2039805627"/>
                <w:placeholder>
                  <w:docPart w:val="031040B5A0FE4E02822630F6F76AA7F0"/>
                </w:placeholder>
                <w:date w:fullDate="2016-02-1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22"/>
                <w:del w:id="23" w:author="Autor">
                  <w:r w:rsidR="0046069D">
                    <w:rPr>
                      <w:rFonts w:eastAsia="Times New Roman" w:cs="Times New Roman"/>
                      <w:szCs w:val="20"/>
                    </w:rPr>
                    <w:delText>11.02.2016</w:delText>
                  </w:r>
                </w:del>
                <w:customXmlDelRangeStart w:id="24" w:author="Autor"/>
              </w:sdtContent>
            </w:sdt>
            <w:customXmlDelRangeEnd w:id="24"/>
            <w:customXmlInsRangeStart w:id="25" w:author="Autor"/>
            <w:sdt>
              <w:sdtPr>
                <w:rPr>
                  <w:rFonts w:eastAsia="Times New Roman" w:cs="Times New Roman"/>
                  <w:szCs w:val="20"/>
                </w:rPr>
                <w:id w:val="-1813329615"/>
                <w:placeholder>
                  <w:docPart w:val="B6113643A03F47FD9AA1C6D0119BDC39"/>
                </w:placeholder>
                <w:date w:fullDate="2017-05-02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25"/>
                <w:del w:id="26" w:author="Autor">
                  <w:r w:rsidR="00374ACD" w:rsidDel="00BE5FF2">
                    <w:rPr>
                      <w:rFonts w:eastAsia="Times New Roman" w:cs="Times New Roman"/>
                      <w:szCs w:val="20"/>
                    </w:rPr>
                    <w:delText>21.04.2017</w:delText>
                  </w:r>
                </w:del>
                <w:ins w:id="27" w:author="Autor">
                  <w:r w:rsidR="00BE5FF2">
                    <w:rPr>
                      <w:rFonts w:eastAsia="Times New Roman" w:cs="Times New Roman"/>
                      <w:szCs w:val="20"/>
                    </w:rPr>
                    <w:t>02.05.2017</w:t>
                  </w:r>
                </w:ins>
                <w:customXmlInsRangeStart w:id="28" w:author="Autor"/>
              </w:sdtContent>
            </w:sdt>
            <w:customXmlInsRangeEnd w:id="28"/>
          </w:p>
        </w:tc>
      </w:tr>
      <w:tr w:rsidR="00FD028A" w:rsidRPr="00FD028A" w14:paraId="52B37718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190067A2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072A131F" w14:textId="77777777" w:rsidR="00FD028A" w:rsidRPr="00FD028A" w:rsidRDefault="00FD028A" w:rsidP="00FD028A">
            <w:pPr>
              <w:jc w:val="both"/>
              <w:rPr>
                <w:del w:id="29" w:author="Autor"/>
                <w:rFonts w:eastAsia="Times New Roman" w:cs="Times New Roman"/>
                <w:szCs w:val="20"/>
              </w:rPr>
            </w:pPr>
            <w:del w:id="30" w:author="Autor">
              <w:r w:rsidRPr="00FD028A">
                <w:rPr>
                  <w:rFonts w:eastAsia="Times New Roman" w:cs="Times New Roman"/>
                  <w:szCs w:val="20"/>
                </w:rPr>
                <w:delText>Ing. Igor Federič</w:delText>
              </w:r>
            </w:del>
          </w:p>
          <w:p w14:paraId="3F946733" w14:textId="742C35B2" w:rsidR="00C860B2" w:rsidRDefault="00FD028A" w:rsidP="00C860B2">
            <w:pPr>
              <w:jc w:val="both"/>
              <w:rPr>
                <w:ins w:id="31" w:author="Autor"/>
                <w:szCs w:val="20"/>
              </w:rPr>
            </w:pPr>
            <w:del w:id="32" w:author="Autor">
              <w:r w:rsidRPr="00FD028A">
                <w:rPr>
                  <w:rFonts w:eastAsia="Times New Roman" w:cs="Times New Roman"/>
                  <w:szCs w:val="20"/>
                </w:rPr>
                <w:delText>vedúci Úradu vlády SR</w:delText>
              </w:r>
            </w:del>
            <w:ins w:id="33" w:author="Autor">
              <w:r w:rsidR="00C860B2">
                <w:rPr>
                  <w:szCs w:val="20"/>
                </w:rPr>
                <w:t>JUDr. Denisa Žiláková</w:t>
              </w:r>
            </w:ins>
          </w:p>
          <w:p w14:paraId="3B47F5F4" w14:textId="77777777" w:rsidR="00FD028A" w:rsidRPr="00FD028A" w:rsidRDefault="00C860B2" w:rsidP="00FD028A">
            <w:pPr>
              <w:jc w:val="both"/>
              <w:rPr>
                <w:rFonts w:eastAsia="Times New Roman" w:cs="Times New Roman"/>
                <w:szCs w:val="20"/>
              </w:rPr>
            </w:pPr>
            <w:ins w:id="34" w:author="Autor">
              <w:r>
                <w:rPr>
                  <w:szCs w:val="20"/>
                </w:rPr>
                <w:t>generálna riaditeľka sekcie centrálny koordinačný orgán</w:t>
              </w:r>
            </w:ins>
          </w:p>
        </w:tc>
      </w:tr>
    </w:tbl>
    <w:p w14:paraId="5F14D8A9" w14:textId="77777777" w:rsidR="00FD028A" w:rsidRDefault="00FD028A" w:rsidP="00FD028A">
      <w:pPr>
        <w:rPr>
          <w:del w:id="35" w:author="Autor"/>
        </w:rPr>
      </w:pPr>
    </w:p>
    <w:tbl>
      <w:tblPr>
        <w:tblStyle w:val="Mriekatabuky"/>
        <w:tblW w:w="9601" w:type="dxa"/>
        <w:jc w:val="center"/>
        <w:tblLook w:val="04A0" w:firstRow="1" w:lastRow="0" w:firstColumn="1" w:lastColumn="0" w:noHBand="0" w:noVBand="1"/>
      </w:tblPr>
      <w:tblGrid>
        <w:gridCol w:w="2310"/>
        <w:gridCol w:w="3550"/>
        <w:gridCol w:w="1500"/>
        <w:gridCol w:w="2241"/>
      </w:tblGrid>
      <w:tr w:rsidR="00697B31" w:rsidRPr="00697B31" w14:paraId="1774DC81" w14:textId="77777777" w:rsidTr="0046069D">
        <w:trPr>
          <w:trHeight w:val="778"/>
          <w:jc w:val="center"/>
        </w:trPr>
        <w:tc>
          <w:tcPr>
            <w:tcW w:w="9601" w:type="dxa"/>
            <w:gridSpan w:val="4"/>
            <w:shd w:val="clear" w:color="auto" w:fill="5F497A" w:themeFill="accent4" w:themeFillShade="BF"/>
            <w:vAlign w:val="center"/>
          </w:tcPr>
          <w:p w14:paraId="49ECAB4F" w14:textId="77777777" w:rsidR="00FD028A" w:rsidRPr="00B32E50" w:rsidRDefault="00FD028A" w:rsidP="00C441E8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B32E50">
              <w:rPr>
                <w:b/>
                <w:color w:val="FFFFFF" w:themeColor="background1"/>
                <w:sz w:val="36"/>
                <w:szCs w:val="36"/>
              </w:rPr>
              <w:lastRenderedPageBreak/>
              <w:t xml:space="preserve">Kontrolný zoznam </w:t>
            </w:r>
            <w:r w:rsidR="00C441E8" w:rsidRPr="00B32E50">
              <w:rPr>
                <w:b/>
                <w:color w:val="FFFFFF" w:themeColor="background1"/>
                <w:sz w:val="36"/>
                <w:szCs w:val="36"/>
              </w:rPr>
              <w:t>administratívneho overenia</w:t>
            </w:r>
            <w:r w:rsidR="00F849E6">
              <w:rPr>
                <w:b/>
                <w:color w:val="FFFFFF" w:themeColor="background1"/>
                <w:sz w:val="36"/>
                <w:szCs w:val="36"/>
              </w:rPr>
              <w:t xml:space="preserve"> ŽoNFP</w:t>
            </w:r>
            <w:r w:rsidR="006212BE" w:rsidRPr="00B32E50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2"/>
            </w:r>
          </w:p>
        </w:tc>
      </w:tr>
      <w:tr w:rsidR="006F5B7E" w14:paraId="4EE94C86" w14:textId="77777777" w:rsidTr="0046069D">
        <w:trPr>
          <w:trHeight w:val="181"/>
          <w:jc w:val="center"/>
        </w:trPr>
        <w:tc>
          <w:tcPr>
            <w:tcW w:w="2625" w:type="dxa"/>
          </w:tcPr>
          <w:p w14:paraId="793BFC6E" w14:textId="77777777" w:rsidR="006F5B7E" w:rsidRPr="000404BD" w:rsidRDefault="006F5B7E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Operačný program:</w:t>
            </w:r>
          </w:p>
        </w:tc>
        <w:tc>
          <w:tcPr>
            <w:tcW w:w="6976" w:type="dxa"/>
            <w:gridSpan w:val="3"/>
          </w:tcPr>
          <w:p w14:paraId="0D4FF150" w14:textId="77777777" w:rsidR="006F5B7E" w:rsidRDefault="006F5B7E" w:rsidP="002D59CF">
            <w:pPr>
              <w:tabs>
                <w:tab w:val="left" w:pos="1695"/>
              </w:tabs>
            </w:pPr>
          </w:p>
        </w:tc>
      </w:tr>
      <w:tr w:rsidR="002D59CF" w14:paraId="5D2BE7D9" w14:textId="77777777" w:rsidTr="0046069D">
        <w:trPr>
          <w:trHeight w:val="270"/>
          <w:jc w:val="center"/>
        </w:trPr>
        <w:tc>
          <w:tcPr>
            <w:tcW w:w="2625" w:type="dxa"/>
          </w:tcPr>
          <w:p w14:paraId="67298EF0" w14:textId="77777777"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Prioritná os:</w:t>
            </w:r>
          </w:p>
        </w:tc>
        <w:tc>
          <w:tcPr>
            <w:tcW w:w="6976" w:type="dxa"/>
            <w:gridSpan w:val="3"/>
          </w:tcPr>
          <w:p w14:paraId="405D7A5C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7B8249C3" w14:textId="77777777" w:rsidTr="0046069D">
        <w:trPr>
          <w:trHeight w:val="240"/>
          <w:jc w:val="center"/>
        </w:trPr>
        <w:tc>
          <w:tcPr>
            <w:tcW w:w="2625" w:type="dxa"/>
          </w:tcPr>
          <w:p w14:paraId="786A5428" w14:textId="77777777"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Špecifický cieľ:</w:t>
            </w:r>
          </w:p>
        </w:tc>
        <w:tc>
          <w:tcPr>
            <w:tcW w:w="6976" w:type="dxa"/>
            <w:gridSpan w:val="3"/>
          </w:tcPr>
          <w:p w14:paraId="222B8B0E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434F704A" w14:textId="77777777" w:rsidTr="0046069D">
        <w:trPr>
          <w:trHeight w:val="240"/>
          <w:jc w:val="center"/>
        </w:trPr>
        <w:tc>
          <w:tcPr>
            <w:tcW w:w="2625" w:type="dxa"/>
          </w:tcPr>
          <w:p w14:paraId="5054A816" w14:textId="77777777"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Kód výzvy/vyzvania:</w:t>
            </w:r>
          </w:p>
        </w:tc>
        <w:tc>
          <w:tcPr>
            <w:tcW w:w="6976" w:type="dxa"/>
            <w:gridSpan w:val="3"/>
          </w:tcPr>
          <w:p w14:paraId="5AC143B5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1E111457" w14:textId="77777777" w:rsidTr="0046069D">
        <w:trPr>
          <w:trHeight w:val="240"/>
          <w:jc w:val="center"/>
        </w:trPr>
        <w:tc>
          <w:tcPr>
            <w:tcW w:w="2625" w:type="dxa"/>
          </w:tcPr>
          <w:p w14:paraId="5993922F" w14:textId="77777777"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žiadateľa:</w:t>
            </w:r>
          </w:p>
        </w:tc>
        <w:tc>
          <w:tcPr>
            <w:tcW w:w="6976" w:type="dxa"/>
            <w:gridSpan w:val="3"/>
          </w:tcPr>
          <w:p w14:paraId="0D5C03F9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0E4EE86E" w14:textId="77777777" w:rsidTr="0046069D">
        <w:trPr>
          <w:trHeight w:val="210"/>
          <w:jc w:val="center"/>
        </w:trPr>
        <w:tc>
          <w:tcPr>
            <w:tcW w:w="2625" w:type="dxa"/>
          </w:tcPr>
          <w:p w14:paraId="10461FE1" w14:textId="77777777"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projektu:</w:t>
            </w:r>
          </w:p>
        </w:tc>
        <w:tc>
          <w:tcPr>
            <w:tcW w:w="6976" w:type="dxa"/>
            <w:gridSpan w:val="3"/>
          </w:tcPr>
          <w:p w14:paraId="6D41BF25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2469CBFF" w14:textId="77777777" w:rsidTr="0046069D">
        <w:trPr>
          <w:trHeight w:val="300"/>
          <w:jc w:val="center"/>
        </w:trPr>
        <w:tc>
          <w:tcPr>
            <w:tcW w:w="2625" w:type="dxa"/>
          </w:tcPr>
          <w:p w14:paraId="04376C5A" w14:textId="77777777" w:rsidR="002D59CF" w:rsidRPr="000404BD" w:rsidRDefault="002D59CF" w:rsidP="009E5D3F">
            <w:pPr>
              <w:tabs>
                <w:tab w:val="left" w:pos="1701"/>
              </w:tabs>
              <w:rPr>
                <w:sz w:val="22"/>
              </w:rPr>
            </w:pPr>
            <w:r w:rsidRPr="000404BD">
              <w:rPr>
                <w:sz w:val="22"/>
              </w:rPr>
              <w:t>Kód ŽoNFP:</w:t>
            </w:r>
          </w:p>
        </w:tc>
        <w:tc>
          <w:tcPr>
            <w:tcW w:w="6976" w:type="dxa"/>
            <w:gridSpan w:val="3"/>
          </w:tcPr>
          <w:p w14:paraId="5D446880" w14:textId="77777777" w:rsidR="002D59CF" w:rsidRPr="000404BD" w:rsidRDefault="002D59CF" w:rsidP="002D59CF">
            <w:pPr>
              <w:tabs>
                <w:tab w:val="left" w:pos="1701"/>
              </w:tabs>
              <w:rPr>
                <w:sz w:val="22"/>
              </w:rPr>
            </w:pPr>
          </w:p>
        </w:tc>
      </w:tr>
      <w:tr w:rsidR="00FD028A" w14:paraId="33AE5E86" w14:textId="77777777" w:rsidTr="0046069D">
        <w:trPr>
          <w:jc w:val="center"/>
        </w:trPr>
        <w:tc>
          <w:tcPr>
            <w:tcW w:w="9601" w:type="dxa"/>
            <w:gridSpan w:val="4"/>
            <w:shd w:val="clear" w:color="auto" w:fill="B2A1C7" w:themeFill="accent4" w:themeFillTint="99"/>
          </w:tcPr>
          <w:p w14:paraId="09C3B2C8" w14:textId="3DC8B3EC" w:rsidR="00FD028A" w:rsidRPr="00517659" w:rsidRDefault="00FD028A" w:rsidP="00716B1F">
            <w:pPr>
              <w:jc w:val="center"/>
              <w:rPr>
                <w:b/>
              </w:rPr>
            </w:pPr>
            <w:r w:rsidRPr="00517659">
              <w:rPr>
                <w:b/>
              </w:rPr>
              <w:t>Po</w:t>
            </w:r>
            <w:r>
              <w:rPr>
                <w:b/>
              </w:rPr>
              <w:t xml:space="preserve">dmienky </w:t>
            </w:r>
            <w:r w:rsidR="00295347">
              <w:rPr>
                <w:b/>
              </w:rPr>
              <w:t>poskytnutia príspevku – doručenie ŽoNFP</w:t>
            </w:r>
            <w:del w:id="38" w:author="Autor">
              <w:r w:rsidR="00585826">
                <w:rPr>
                  <w:rStyle w:val="Odkaznapoznmkupodiarou"/>
                  <w:b/>
                </w:rPr>
                <w:footnoteReference w:id="3"/>
              </w:r>
            </w:del>
          </w:p>
        </w:tc>
      </w:tr>
      <w:tr w:rsidR="00FD028A" w14:paraId="134890FA" w14:textId="77777777" w:rsidTr="0046069D">
        <w:trPr>
          <w:jc w:val="center"/>
        </w:trPr>
        <w:tc>
          <w:tcPr>
            <w:tcW w:w="6498" w:type="dxa"/>
            <w:gridSpan w:val="3"/>
          </w:tcPr>
          <w:p w14:paraId="436D198A" w14:textId="77777777" w:rsidR="00FD028A" w:rsidRDefault="00FD028A" w:rsidP="00F06A27"/>
        </w:tc>
        <w:tc>
          <w:tcPr>
            <w:tcW w:w="3103" w:type="dxa"/>
            <w:shd w:val="clear" w:color="auto" w:fill="FFFFFF" w:themeFill="background1"/>
          </w:tcPr>
          <w:p w14:paraId="4B799B53" w14:textId="77777777" w:rsidR="00FD028A" w:rsidRPr="0024799D" w:rsidRDefault="00FD028A" w:rsidP="00F06A27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FD028A" w14:paraId="3DAD6395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61EE87C8" w14:textId="77777777" w:rsidR="00FD028A" w:rsidRDefault="00585826" w:rsidP="00585826">
            <w:r>
              <w:t>1. Bola ŽoNFP doručená</w:t>
            </w:r>
            <w:r w:rsidR="00295347">
              <w:t xml:space="preserve"> </w:t>
            </w:r>
            <w:r>
              <w:t>včas</w:t>
            </w:r>
            <w:r w:rsidR="00295347">
              <w:t>?</w:t>
            </w:r>
          </w:p>
        </w:tc>
        <w:sdt>
          <w:sdtPr>
            <w:id w:val="-1937818252"/>
            <w:placeholder>
              <w:docPart w:val="D98D278115D0419D903AFDBA61486A4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2" w:type="dxa"/>
              </w:tcPr>
              <w:p w14:paraId="16DBF001" w14:textId="77777777" w:rsidR="00FD028A" w:rsidRDefault="00FD028A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0E9322DE" w14:textId="77777777" w:rsidR="00FD028A" w:rsidRDefault="00FD028A" w:rsidP="00F06A27"/>
        </w:tc>
      </w:tr>
      <w:tr w:rsidR="00295347" w14:paraId="13433FE0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3FD2292A" w14:textId="77777777" w:rsidR="00295347" w:rsidRDefault="00585826" w:rsidP="00585826">
            <w:r>
              <w:t>2. Bola ŽoNFP doručená riadne?</w:t>
            </w:r>
          </w:p>
        </w:tc>
        <w:sdt>
          <w:sdtPr>
            <w:id w:val="139008484"/>
            <w:placeholder>
              <w:docPart w:val="E0D521E5A12D411AB99B3171F784E4CE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2" w:type="dxa"/>
              </w:tcPr>
              <w:p w14:paraId="7C820885" w14:textId="77777777" w:rsidR="00295347" w:rsidRDefault="00585826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238DD579" w14:textId="77777777" w:rsidR="00295347" w:rsidRDefault="00295347" w:rsidP="00F06A27"/>
        </w:tc>
      </w:tr>
      <w:tr w:rsidR="00585826" w14:paraId="15A468D1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15F641B4" w14:textId="77777777" w:rsidR="00585826" w:rsidRDefault="00585826" w:rsidP="00762248">
            <w:r>
              <w:t>3. Bola ŽoNFP doručená v</w:t>
            </w:r>
            <w:r w:rsidR="00762248">
              <w:t>o</w:t>
            </w:r>
            <w:r>
              <w:t xml:space="preserve"> forme</w:t>
            </w:r>
            <w:r w:rsidR="00762248">
              <w:t xml:space="preserve"> určenej RO</w:t>
            </w:r>
            <w:r>
              <w:t>?</w:t>
            </w:r>
          </w:p>
        </w:tc>
        <w:sdt>
          <w:sdtPr>
            <w:id w:val="1112012829"/>
            <w:placeholder>
              <w:docPart w:val="F1F4A04A646F432CAAB37D60C43BCBB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2" w:type="dxa"/>
              </w:tcPr>
              <w:p w14:paraId="23435B40" w14:textId="77777777" w:rsidR="00585826" w:rsidRDefault="00585826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6A107D50" w14:textId="77777777" w:rsidR="00585826" w:rsidRDefault="00585826" w:rsidP="00F06A27"/>
        </w:tc>
      </w:tr>
      <w:tr w:rsidR="00FD028A" w14:paraId="1C8DC2E9" w14:textId="27F06554" w:rsidTr="00374ACD">
        <w:trPr>
          <w:jc w:val="center"/>
        </w:trPr>
        <w:tc>
          <w:tcPr>
            <w:tcW w:w="9601" w:type="dxa"/>
            <w:gridSpan w:val="2"/>
          </w:tcPr>
          <w:p w14:paraId="5F55CBFA" w14:textId="5C08A78D" w:rsidR="00290AE7" w:rsidRPr="00931C0D" w:rsidRDefault="00EF6E89" w:rsidP="00931C0D">
            <w:pPr>
              <w:spacing w:after="200" w:line="276" w:lineRule="auto"/>
              <w:jc w:val="both"/>
              <w:rPr>
                <w:ins w:id="41" w:author="Autor"/>
                <w:rFonts w:cs="Times New Roman"/>
                <w:b/>
                <w:sz w:val="20"/>
                <w:szCs w:val="20"/>
              </w:rPr>
            </w:pPr>
            <w:del w:id="42" w:author="Autor">
              <w:r>
                <w:delText>Výsledky overenia podmienok poskytnutia príspevku – doručenie ŽoNFP:</w:delText>
              </w:r>
            </w:del>
            <w:ins w:id="43" w:author="Autor">
              <w:r w:rsidR="00290AE7" w:rsidRPr="00931C0D">
                <w:rPr>
                  <w:rFonts w:cs="Times New Roman"/>
                  <w:b/>
                  <w:sz w:val="20"/>
                  <w:szCs w:val="20"/>
                </w:rPr>
                <w:t>VYJADRENIE</w:t>
              </w:r>
              <w:r w:rsidR="00716B1F" w:rsidRPr="00931C0D">
                <w:rPr>
                  <w:rFonts w:cs="Times New Roman"/>
                  <w:sz w:val="20"/>
                  <w:szCs w:val="20"/>
                  <w:vertAlign w:val="superscript"/>
                </w:rPr>
                <w:footnoteReference w:id="4"/>
              </w:r>
              <w:r w:rsidR="00290AE7" w:rsidRPr="00931C0D">
                <w:rPr>
                  <w:rFonts w:cs="Times New Roman"/>
                  <w:b/>
                  <w:sz w:val="20"/>
                  <w:szCs w:val="20"/>
                </w:rPr>
                <w:t xml:space="preserve"> </w:t>
              </w:r>
            </w:ins>
          </w:p>
          <w:p w14:paraId="797F1C8B" w14:textId="77777777" w:rsidR="00290AE7" w:rsidRDefault="00290AE7" w:rsidP="00F06A27">
            <w:pPr>
              <w:rPr>
                <w:ins w:id="46" w:author="Autor"/>
              </w:rPr>
            </w:pPr>
            <w:ins w:id="47" w:author="Autor">
              <w:r w:rsidRPr="00B64015">
                <w:rPr>
                  <w:szCs w:val="24"/>
                </w:rPr>
                <w:t>Na základe overených skutočností potvrdzujem, že</w:t>
              </w:r>
              <w:r>
                <w:t xml:space="preserve"> </w:t>
              </w:r>
            </w:ins>
            <w:customXmlInsRangeStart w:id="48" w:author="Autor"/>
            <w:sdt>
              <w:sdtPr>
                <w:id w:val="840199815"/>
                <w:placeholder>
                  <w:docPart w:val="C041ABF184E94A8C8CDAD7915C660E0A"/>
                </w:placeholder>
                <w:showingPlcHdr/>
                <w:comboBox>
                  <w:listItem w:displayText="bude ŽoNFP registrovaná (podmienky doručenia sú splnené)" w:value="bude ŽoNFP registrovaná (podmienky doručenia sú splnené)"/>
                  <w:listItem w:displayText="bude vypracované Rozhodnutie o zastavení konania (podmienky doručenia nie sú splnené)" w:value="bude vypracované Rozhodnutie o zastavení konania (podmienky doručenia nie sú splnené)"/>
                </w:comboBox>
              </w:sdtPr>
              <w:sdtEndPr/>
              <w:sdtContent>
                <w:customXmlInsRangeEnd w:id="48"/>
                <w:ins w:id="49" w:author="Autor">
                  <w:r w:rsidRPr="009D167C">
                    <w:rPr>
                      <w:rStyle w:val="Textzstupnhosymbolu"/>
                    </w:rPr>
                    <w:t>Vyberte položku.</w:t>
                  </w:r>
                </w:ins>
                <w:customXmlInsRangeStart w:id="50" w:author="Autor"/>
              </w:sdtContent>
            </w:sdt>
            <w:customXmlInsRangeEnd w:id="50"/>
          </w:p>
          <w:p w14:paraId="1C7701D3" w14:textId="77777777" w:rsidR="00290AE7" w:rsidRDefault="00290AE7" w:rsidP="00F06A27"/>
        </w:tc>
        <w:customXmlDelRangeStart w:id="51" w:author="Autor"/>
        <w:sdt>
          <w:sdtPr>
            <w:id w:val="-801310487"/>
            <w:placeholder>
              <w:docPart w:val="08BB5FD2A48042BA8E9BEC9DC60537D1"/>
            </w:placeholder>
            <w:showingPlcHdr/>
            <w:comboBox>
              <w:listItem w:displayText="Registrácia ŽoNFP - podmienky doručenia splnené" w:value="Registrácia ŽoNFP - podmienky doručenia splnené"/>
              <w:listItem w:displayText="Rozhodnutie o zastavení konania - podmienky doručenia nesplnené" w:value="Rozhodnutie o zastavení konania - podmienky doručenia nesplnené"/>
            </w:comboBox>
          </w:sdtPr>
          <w:sdtEndPr/>
          <w:sdtContent>
            <w:customXmlDelRangeEnd w:id="51"/>
            <w:tc>
              <w:tcPr>
                <w:tcW w:w="1982" w:type="dxa"/>
                <w:cellDel w:id="52" w:author="Autor" w:date="1900-00-00T04:00:00Z"/>
              </w:tcPr>
              <w:p w14:paraId="4BFCD983" w14:textId="77777777" w:rsidR="003C6203" w:rsidRDefault="00EF6E89" w:rsidP="00F06A27">
                <w:del w:id="53" w:author="Autor">
                  <w:r w:rsidRPr="009D167C">
                    <w:rPr>
                      <w:rStyle w:val="Textzstupnhosymbolu"/>
                    </w:rPr>
                    <w:delText>Vyberte položku.</w:delText>
                  </w:r>
                </w:del>
              </w:p>
            </w:tc>
            <w:customXmlDelRangeStart w:id="54" w:author="Autor"/>
          </w:sdtContent>
        </w:sdt>
        <w:customXmlDelRangeEnd w:id="54"/>
        <w:tc>
          <w:tcPr>
            <w:tcW w:w="3103" w:type="dxa"/>
            <w:cellDel w:id="55" w:author="Autor" w:date="1900-00-00T04:00:00Z"/>
          </w:tcPr>
          <w:p w14:paraId="3E315D64" w14:textId="77777777" w:rsidR="00EF6E89" w:rsidRDefault="00EF6E89" w:rsidP="00F06A27"/>
        </w:tc>
      </w:tr>
      <w:tr w:rsidR="00FD028A" w14:paraId="3D129C4D" w14:textId="77777777" w:rsidTr="0046069D">
        <w:trPr>
          <w:jc w:val="center"/>
          <w:del w:id="56" w:author="Autor"/>
        </w:trPr>
        <w:tc>
          <w:tcPr>
            <w:tcW w:w="9601" w:type="dxa"/>
            <w:gridSpan w:val="4"/>
          </w:tcPr>
          <w:p w14:paraId="56FCD8B6" w14:textId="77777777" w:rsidR="00FD028A" w:rsidRDefault="00FD028A" w:rsidP="00F06A27">
            <w:pPr>
              <w:rPr>
                <w:del w:id="57" w:author="Autor"/>
              </w:rPr>
            </w:pPr>
          </w:p>
        </w:tc>
      </w:tr>
      <w:tr w:rsidR="00FD028A" w14:paraId="629A9DEB" w14:textId="77777777" w:rsidTr="0046069D">
        <w:trPr>
          <w:jc w:val="center"/>
        </w:trPr>
        <w:tc>
          <w:tcPr>
            <w:tcW w:w="9601" w:type="dxa"/>
            <w:gridSpan w:val="4"/>
            <w:shd w:val="clear" w:color="auto" w:fill="B2A1C7" w:themeFill="accent4" w:themeFillTint="99"/>
          </w:tcPr>
          <w:p w14:paraId="057B3486" w14:textId="77777777" w:rsidR="00FD028A" w:rsidRPr="00517659" w:rsidRDefault="00585826" w:rsidP="00585826">
            <w:pPr>
              <w:jc w:val="center"/>
              <w:rPr>
                <w:b/>
              </w:rPr>
            </w:pPr>
            <w:r>
              <w:rPr>
                <w:b/>
              </w:rPr>
              <w:t>Ostatné p</w:t>
            </w:r>
            <w:r w:rsidR="00295347">
              <w:rPr>
                <w:b/>
              </w:rPr>
              <w:t xml:space="preserve">odmienky poskytnutia príspevku </w:t>
            </w:r>
          </w:p>
        </w:tc>
      </w:tr>
      <w:tr w:rsidR="00FD028A" w14:paraId="6C0651DA" w14:textId="77777777" w:rsidTr="0046069D">
        <w:trPr>
          <w:jc w:val="center"/>
        </w:trPr>
        <w:tc>
          <w:tcPr>
            <w:tcW w:w="6498" w:type="dxa"/>
            <w:gridSpan w:val="3"/>
          </w:tcPr>
          <w:p w14:paraId="60A924C6" w14:textId="77777777" w:rsidR="00FD028A" w:rsidRDefault="00FD028A" w:rsidP="00F06A27"/>
        </w:tc>
        <w:tc>
          <w:tcPr>
            <w:tcW w:w="3103" w:type="dxa"/>
          </w:tcPr>
          <w:p w14:paraId="53F4A90E" w14:textId="77777777" w:rsidR="00FD028A" w:rsidRPr="0024799D" w:rsidRDefault="00FD028A" w:rsidP="00F06A27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FD028A" w14:paraId="6064B730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497F1B3F" w14:textId="77777777" w:rsidR="00FD028A" w:rsidRDefault="00FD028A" w:rsidP="006F4ED3">
            <w:pPr>
              <w:ind w:left="206" w:hanging="206"/>
            </w:pPr>
            <w:r>
              <w:t>1. Oprávnenosť žiadateľa</w:t>
            </w:r>
            <w:r w:rsidR="00585826">
              <w:t xml:space="preserve"> – podmienky splnené?</w:t>
            </w:r>
          </w:p>
        </w:tc>
        <w:sdt>
          <w:sdtPr>
            <w:id w:val="-659078318"/>
            <w:placeholder>
              <w:docPart w:val="14CEE918E04849748AA82F0BCA8BD800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</w:tcPr>
              <w:p w14:paraId="2C450DE3" w14:textId="77777777" w:rsidR="00FD028A" w:rsidRDefault="00FD028A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70329AAC" w14:textId="77777777" w:rsidR="00FD028A" w:rsidRDefault="00FD028A" w:rsidP="00F06A27"/>
        </w:tc>
      </w:tr>
      <w:tr w:rsidR="00FD028A" w14:paraId="45996348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12D48C46" w14:textId="77777777" w:rsidR="00FD028A" w:rsidRDefault="00FD028A" w:rsidP="006F4ED3">
            <w:pPr>
              <w:ind w:left="206" w:hanging="206"/>
            </w:pPr>
            <w:r>
              <w:t>2. Oprávnenosť aktivít</w:t>
            </w:r>
            <w:r w:rsidR="00585826">
              <w:t xml:space="preserve"> - podmienky splnené?</w:t>
            </w:r>
          </w:p>
        </w:tc>
        <w:sdt>
          <w:sdtPr>
            <w:id w:val="245619791"/>
            <w:placeholder>
              <w:docPart w:val="F29D75CBC6FF4B4B96D24E18F03FB3BD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</w:tcPr>
              <w:p w14:paraId="7F16191D" w14:textId="77777777" w:rsidR="00FD028A" w:rsidRDefault="00585826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0DCE7CE0" w14:textId="77777777" w:rsidR="00FD028A" w:rsidRDefault="00FD028A" w:rsidP="00F06A27"/>
        </w:tc>
      </w:tr>
      <w:tr w:rsidR="00FD028A" w14:paraId="78D5FB72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2882AD0E" w14:textId="77777777" w:rsidR="00FD028A" w:rsidRDefault="00FD028A" w:rsidP="006F4ED3">
            <w:pPr>
              <w:ind w:left="206" w:hanging="206"/>
            </w:pPr>
            <w:r>
              <w:t>3</w:t>
            </w:r>
            <w:r w:rsidRPr="00856964">
              <w:t>. Oprávnenosť výdavkov</w:t>
            </w:r>
            <w:r w:rsidR="00585826" w:rsidRPr="00856964">
              <w:t xml:space="preserve"> - podmienky splnené?</w:t>
            </w:r>
            <w:r w:rsidR="00AE56EB">
              <w:rPr>
                <w:rStyle w:val="Odkaznapoznmkupodiarou"/>
              </w:rPr>
              <w:footnoteReference w:id="5"/>
            </w:r>
          </w:p>
        </w:tc>
        <w:sdt>
          <w:sdtPr>
            <w:id w:val="1508792778"/>
            <w:placeholder>
              <w:docPart w:val="0C5E0658B7084E88AA63DABA05C637E0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predmetom overenia výlučne vo fáze odborného hodnotenia" w:value="predmetom overenia výlučne vo fáze odborného hodnotenia"/>
              <w:listItem w:displayText="áno po odstránení neoprávnených výdavkov:" w:value="áno po odstránení neoprávnených výdavkov:"/>
            </w:comboBox>
          </w:sdtPr>
          <w:sdtEndPr/>
          <w:sdtContent>
            <w:tc>
              <w:tcPr>
                <w:tcW w:w="1982" w:type="dxa"/>
              </w:tcPr>
              <w:p w14:paraId="3835BB24" w14:textId="77777777" w:rsidR="00FD028A" w:rsidRDefault="00244F5A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005931BE" w14:textId="77777777" w:rsidR="00FD028A" w:rsidRDefault="00507105" w:rsidP="00507105">
            <w:ins w:id="58" w:author="Autor">
              <w:r w:rsidRPr="00507105">
                <w:rPr>
                  <w:color w:val="FF0000"/>
                  <w:sz w:val="18"/>
                  <w:szCs w:val="18"/>
                </w:rPr>
                <w:t xml:space="preserve">V prípade identifikovaných výdavkov ktoré sú v rozpore s výzvou / vyzvaním sú tieto uvedené </w:t>
              </w:r>
              <w:r w:rsidRPr="00507105">
                <w:rPr>
                  <w:color w:val="FF0000"/>
                  <w:sz w:val="18"/>
                  <w:szCs w:val="18"/>
                </w:rPr>
                <w:lastRenderedPageBreak/>
                <w:t>v</w:t>
              </w:r>
              <w:r>
                <w:rPr>
                  <w:color w:val="FF0000"/>
                  <w:sz w:val="18"/>
                  <w:szCs w:val="18"/>
                </w:rPr>
                <w:t> časti Vyjadrenie</w:t>
              </w:r>
            </w:ins>
          </w:p>
        </w:tc>
      </w:tr>
      <w:tr w:rsidR="00FD028A" w14:paraId="2F8CCACD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441C31D0" w14:textId="77777777" w:rsidR="00FD028A" w:rsidRDefault="00FD028A" w:rsidP="006F4ED3">
            <w:pPr>
              <w:ind w:left="206" w:hanging="206"/>
            </w:pPr>
            <w:r>
              <w:lastRenderedPageBreak/>
              <w:t>4. Oprávnenosť miesta realizácie projektov</w:t>
            </w:r>
            <w:r w:rsidR="00E13080">
              <w:t xml:space="preserve"> – podmienky splnené?</w:t>
            </w:r>
          </w:p>
        </w:tc>
        <w:sdt>
          <w:sdtPr>
            <w:id w:val="-1672484485"/>
            <w:placeholder>
              <w:docPart w:val="8572B261966547A09BD5586816C4B8E1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</w:tcPr>
              <w:p w14:paraId="08AFC1EC" w14:textId="77777777" w:rsidR="00FD028A" w:rsidRDefault="00E13080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59AF278A" w14:textId="77777777" w:rsidR="00FD028A" w:rsidRDefault="00FD028A" w:rsidP="00F06A27"/>
        </w:tc>
      </w:tr>
      <w:tr w:rsidR="00FD028A" w14:paraId="7DA02278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474CE301" w14:textId="77777777" w:rsidR="00FD028A" w:rsidRDefault="00E13080" w:rsidP="006F4ED3">
            <w:pPr>
              <w:ind w:left="206" w:hanging="206"/>
            </w:pPr>
            <w:r>
              <w:t>5. Podmienky podľa osobitných predpisov – splnené?</w:t>
            </w:r>
          </w:p>
        </w:tc>
        <w:sdt>
          <w:sdtPr>
            <w:id w:val="-1384092385"/>
            <w:placeholder>
              <w:docPart w:val="6841A6F4DC0943E6BB0C1D015B21A416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6BAD709B" w14:textId="77777777" w:rsidR="00FD028A" w:rsidRDefault="00E13080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77C5E2F1" w14:textId="77777777" w:rsidR="00FD028A" w:rsidRDefault="00FD028A" w:rsidP="00F06A27"/>
        </w:tc>
      </w:tr>
      <w:tr w:rsidR="00FD028A" w14:paraId="2E544790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03575D98" w14:textId="77777777" w:rsidR="00FD028A" w:rsidRDefault="00FD028A" w:rsidP="006F4ED3">
            <w:pPr>
              <w:ind w:left="206" w:hanging="206"/>
            </w:pPr>
            <w:r>
              <w:t xml:space="preserve">6. </w:t>
            </w:r>
            <w:r w:rsidR="00E13080">
              <w:t>Podmienky týkajúce sa súlad</w:t>
            </w:r>
            <w:r w:rsidR="00F849E6">
              <w:t>u</w:t>
            </w:r>
            <w:r w:rsidR="00E13080">
              <w:t xml:space="preserve"> s pravidlami štátnej pomoci/pomoci de minimis – splnené?</w:t>
            </w:r>
          </w:p>
        </w:tc>
        <w:sdt>
          <w:sdtPr>
            <w:id w:val="-811396171"/>
            <w:placeholder>
              <w:docPart w:val="ED3F24A3AA95435CA7DE5A8B2463B1E5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49AE3768" w14:textId="77777777" w:rsidR="00FD028A" w:rsidRDefault="00E13080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3B906A8C" w14:textId="77777777" w:rsidR="00FD028A" w:rsidRDefault="00FD028A" w:rsidP="00F06A27"/>
        </w:tc>
      </w:tr>
      <w:tr w:rsidR="00FD028A" w14:paraId="1F0A0B2C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724A3CD2" w14:textId="77777777" w:rsidR="00FD028A" w:rsidRDefault="00FD028A" w:rsidP="006F4ED3">
            <w:pPr>
              <w:ind w:left="206" w:hanging="206"/>
            </w:pPr>
            <w:r>
              <w:t xml:space="preserve">7. </w:t>
            </w:r>
            <w:r w:rsidR="00E13080">
              <w:t>Oprávnenosť partnera – podmienky splnené?</w:t>
            </w:r>
          </w:p>
        </w:tc>
        <w:sdt>
          <w:sdtPr>
            <w:id w:val="1685940658"/>
            <w:placeholder>
              <w:docPart w:val="8B220E1D897F45FE92EEDA72FEDDB683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250C3881" w14:textId="77777777" w:rsidR="00FD028A" w:rsidRDefault="00E13080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60E07C36" w14:textId="77777777" w:rsidR="00FD028A" w:rsidRDefault="00FD028A" w:rsidP="00F06A27"/>
        </w:tc>
      </w:tr>
      <w:tr w:rsidR="00FD028A" w14:paraId="1A9042BF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5F5B4B82" w14:textId="77777777" w:rsidR="00FD028A" w:rsidRDefault="00E13080" w:rsidP="006F4ED3">
            <w:pPr>
              <w:ind w:left="206" w:hanging="206"/>
            </w:pPr>
            <w:r>
              <w:t>8</w:t>
            </w:r>
            <w:r w:rsidR="00FD028A">
              <w:t>.</w:t>
            </w:r>
            <w:r>
              <w:t xml:space="preserve"> Oprávnenosť cieľovej skupiny – podmienky splnené?</w:t>
            </w:r>
          </w:p>
        </w:tc>
        <w:sdt>
          <w:sdtPr>
            <w:id w:val="-662317240"/>
            <w:placeholder>
              <w:docPart w:val="D438860906B648E2BCE83A07273A3215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 " w:value="neuplatňuje sa "/>
            </w:comboBox>
          </w:sdtPr>
          <w:sdtEndPr/>
          <w:sdtContent>
            <w:tc>
              <w:tcPr>
                <w:tcW w:w="1982" w:type="dxa"/>
              </w:tcPr>
              <w:p w14:paraId="4C6CA0BA" w14:textId="77777777" w:rsidR="00FD028A" w:rsidRDefault="00E13080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7E5EEBFD" w14:textId="77777777" w:rsidR="00FD028A" w:rsidRDefault="00FD028A" w:rsidP="00F06A27"/>
        </w:tc>
      </w:tr>
      <w:tr w:rsidR="00FD028A" w14:paraId="1ADBC86B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2B5D5A5A" w14:textId="77777777" w:rsidR="00FD028A" w:rsidRDefault="00E13080" w:rsidP="006F4ED3">
            <w:pPr>
              <w:ind w:left="206" w:hanging="206"/>
            </w:pPr>
            <w:r>
              <w:t>9</w:t>
            </w:r>
            <w:r w:rsidR="00FD028A">
              <w:t>.</w:t>
            </w:r>
            <w:r>
              <w:t xml:space="preserve"> Oprávnenosť užívateľa – podmienky splnené?</w:t>
            </w:r>
          </w:p>
        </w:tc>
        <w:sdt>
          <w:sdtPr>
            <w:id w:val="600768851"/>
            <w:placeholder>
              <w:docPart w:val="9A6F440D2FDA479E94A82EF2CE3180F4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375FF4AE" w14:textId="77777777" w:rsidR="00FD028A" w:rsidRDefault="00E13080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773A83B6" w14:textId="77777777" w:rsidR="00FD028A" w:rsidRDefault="00FD028A" w:rsidP="00F06A27"/>
        </w:tc>
      </w:tr>
      <w:tr w:rsidR="00FD028A" w14:paraId="4DDB046F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7CA4688A" w14:textId="77777777" w:rsidR="00FD028A" w:rsidRDefault="00E13080" w:rsidP="006F4ED3">
            <w:pPr>
              <w:ind w:left="206" w:hanging="206"/>
            </w:pPr>
            <w:r>
              <w:t>10</w:t>
            </w:r>
            <w:r w:rsidR="00FD028A">
              <w:t xml:space="preserve">. </w:t>
            </w:r>
            <w:r>
              <w:t>Ďalšie podmienky poskytnutia príspevku – splnené?</w:t>
            </w:r>
            <w:r w:rsidR="002A2888">
              <w:rPr>
                <w:rStyle w:val="Odkaznapoznmkupodiarou"/>
              </w:rPr>
              <w:footnoteReference w:id="6"/>
            </w:r>
          </w:p>
        </w:tc>
        <w:sdt>
          <w:sdtPr>
            <w:id w:val="-31498803"/>
            <w:placeholder>
              <w:docPart w:val="CB8F7AE283D04E4295898CFBE495B0F2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4A4B74C3" w14:textId="77777777" w:rsidR="00FD028A" w:rsidRDefault="00E13080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4BCB35C8" w14:textId="77777777" w:rsidR="00FD028A" w:rsidRDefault="00FD028A" w:rsidP="00F06A27"/>
        </w:tc>
      </w:tr>
      <w:tr w:rsidR="00BC4A92" w14:paraId="381E3937" w14:textId="77777777" w:rsidTr="00374ACD">
        <w:trPr>
          <w:jc w:val="center"/>
        </w:trPr>
        <w:tc>
          <w:tcPr>
            <w:tcW w:w="4516" w:type="dxa"/>
            <w:gridSpan w:val="2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6645FACD" w14:textId="77777777" w:rsidR="00BC4A92" w:rsidRDefault="00BC4A92" w:rsidP="006F4ED3">
            <w:pPr>
              <w:ind w:left="206" w:hanging="206"/>
            </w:pPr>
            <w:r>
              <w:t>11. Predložil žiadateľ všetky požadované prílohy a informácie v súlade s</w:t>
            </w:r>
            <w:r w:rsidR="002F411B">
              <w:t> </w:t>
            </w:r>
            <w:r>
              <w:t>výzvou</w:t>
            </w:r>
            <w:ins w:id="59" w:author="Autor">
              <w:r w:rsidR="002F411B">
                <w:t>/vyzvaním</w:t>
              </w:r>
            </w:ins>
            <w:r>
              <w:t>?</w:t>
            </w:r>
          </w:p>
        </w:tc>
        <w:sdt>
          <w:sdtPr>
            <w:id w:val="752862108"/>
            <w:placeholder>
              <w:docPart w:val="1DCF071214BE48A7B813E874E464EFB8"/>
            </w:placeholder>
            <w:showingPlcHdr/>
            <w:comboBox>
              <w:listItem w:displayText="áno" w:value="áno"/>
              <w:listItem w:displayText="nie - výzva žiadateľovi" w:value="nie - výzva žiadateľovi"/>
            </w:comboBox>
          </w:sdtPr>
          <w:sdtEndPr/>
          <w:sdtContent>
            <w:tc>
              <w:tcPr>
                <w:tcW w:w="1982" w:type="dxa"/>
                <w:tcBorders>
                  <w:bottom w:val="single" w:sz="4" w:space="0" w:color="auto"/>
                </w:tcBorders>
              </w:tcPr>
              <w:p w14:paraId="25B37A91" w14:textId="77777777" w:rsidR="00BC4A92" w:rsidRDefault="00BC4A92" w:rsidP="00F06A27">
                <w:r w:rsidRPr="009D167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Borders>
              <w:bottom w:val="single" w:sz="4" w:space="0" w:color="auto"/>
            </w:tcBorders>
          </w:tcPr>
          <w:p w14:paraId="7171DC52" w14:textId="77777777" w:rsidR="00BC4A92" w:rsidRDefault="00BC4A92" w:rsidP="00F06A27"/>
        </w:tc>
      </w:tr>
      <w:tr w:rsidR="00EF6E89" w14:paraId="4B1A2227" w14:textId="77777777" w:rsidTr="00374ACD">
        <w:trPr>
          <w:jc w:val="center"/>
        </w:trPr>
        <w:tc>
          <w:tcPr>
            <w:tcW w:w="4516" w:type="dxa"/>
            <w:gridSpan w:val="2"/>
            <w:tcBorders>
              <w:bottom w:val="single" w:sz="8" w:space="0" w:color="auto"/>
            </w:tcBorders>
            <w:shd w:val="clear" w:color="auto" w:fill="B2A1C7" w:themeFill="accent4" w:themeFillTint="99"/>
          </w:tcPr>
          <w:p w14:paraId="7A85BD88" w14:textId="77777777" w:rsidR="00EF6E89" w:rsidRDefault="00EF6E89" w:rsidP="00E13080">
            <w:r>
              <w:t>Výsledky administratívneho overenia</w:t>
            </w:r>
          </w:p>
        </w:tc>
        <w:sdt>
          <w:sdtPr>
            <w:id w:val="-1906828246"/>
            <w:placeholder>
              <w:docPart w:val="3D0AF873ED664BF9AC170292218D315B"/>
            </w:placeholder>
            <w:showingPlcHdr/>
            <w:comboBox>
              <w:listItem w:displayText="Rozhodnutie o neschválení ŽoNFP" w:value="Rozhodnutie o neschválení ŽoNFP"/>
              <w:listItem w:displayText="Podmienky poskytnutia príspevku overované v AO splnené" w:value="Podmienky poskytnutia príspevku overované v AO splnené"/>
              <w:listItem w:displayText="Výzva na doplnenie ŽoNFP" w:value="Výzva na doplnenie ŽoNFP"/>
            </w:comboBox>
          </w:sdtPr>
          <w:sdtEndPr/>
          <w:sdtContent>
            <w:tc>
              <w:tcPr>
                <w:tcW w:w="1982" w:type="dxa"/>
                <w:tcBorders>
                  <w:bottom w:val="single" w:sz="8" w:space="0" w:color="auto"/>
                </w:tcBorders>
              </w:tcPr>
              <w:p w14:paraId="77C50057" w14:textId="77777777" w:rsidR="00EF6E89" w:rsidRDefault="00EF6E89" w:rsidP="00F06A27">
                <w:r w:rsidRPr="009D167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Borders>
              <w:bottom w:val="single" w:sz="8" w:space="0" w:color="auto"/>
            </w:tcBorders>
          </w:tcPr>
          <w:p w14:paraId="5BAB0636" w14:textId="77777777" w:rsidR="00EF6E89" w:rsidRDefault="00EF6E89" w:rsidP="00F06A27"/>
        </w:tc>
      </w:tr>
      <w:tr w:rsidR="002C2DC3" w14:paraId="280473F7" w14:textId="77777777" w:rsidTr="00374ACD">
        <w:trPr>
          <w:jc w:val="center"/>
        </w:trPr>
        <w:tc>
          <w:tcPr>
            <w:tcW w:w="9601" w:type="dxa"/>
            <w:gridSpan w:val="4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449D1885" w14:textId="77777777" w:rsidR="002C2DC3" w:rsidRPr="00BD2FCC" w:rsidRDefault="002C2DC3" w:rsidP="002C2DC3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BD2FCC">
              <w:rPr>
                <w:rFonts w:cs="Times New Roman"/>
                <w:b/>
                <w:sz w:val="20"/>
                <w:szCs w:val="20"/>
              </w:rPr>
              <w:t>VYJADRENIE</w:t>
            </w:r>
          </w:p>
          <w:p w14:paraId="59C284CD" w14:textId="77777777" w:rsidR="002C2DC3" w:rsidRDefault="002C2DC3" w:rsidP="002C2DC3">
            <w:pPr>
              <w:rPr>
                <w:ins w:id="60" w:author="Autor"/>
              </w:rPr>
            </w:pPr>
          </w:p>
          <w:p w14:paraId="166D8830" w14:textId="77777777" w:rsidR="002C2DC3" w:rsidRDefault="002C2DC3" w:rsidP="002C2DC3">
            <w:pPr>
              <w:rPr>
                <w:ins w:id="61" w:author="Autor"/>
              </w:rPr>
            </w:pPr>
            <w:ins w:id="62" w:author="Autor">
              <w:r>
                <w:t>Na základe overených skutočností boli identifikované nasledovné výdavky</w:t>
              </w:r>
              <w:r w:rsidRPr="0090637F">
                <w:rPr>
                  <w:rStyle w:val="Odkaznapoznmkupodiarou"/>
                </w:rPr>
                <w:footnoteReference w:id="7"/>
              </w:r>
              <w:r>
                <w:t>, ktoré musia byť vylúčené z financovania z dôvodu, že sú v rozpore s výzvou/vyzvaním:</w:t>
              </w:r>
            </w:ins>
          </w:p>
          <w:p w14:paraId="030E5981" w14:textId="77777777" w:rsidR="002C2DC3" w:rsidRDefault="002C2DC3" w:rsidP="002C2DC3">
            <w:pPr>
              <w:rPr>
                <w:ins w:id="65" w:author="Autor"/>
                <w:szCs w:val="24"/>
              </w:rPr>
            </w:pPr>
          </w:p>
          <w:p w14:paraId="588C68F4" w14:textId="77777777" w:rsidR="002C2DC3" w:rsidRDefault="002C2DC3" w:rsidP="002C2DC3">
            <w:pPr>
              <w:rPr>
                <w:ins w:id="66" w:author="Autor"/>
                <w:szCs w:val="24"/>
              </w:rPr>
            </w:pPr>
          </w:p>
          <w:p w14:paraId="1DA3303D" w14:textId="77777777" w:rsidR="002C2DC3" w:rsidRDefault="002C2DC3" w:rsidP="002C2DC3">
            <w:pPr>
              <w:rPr>
                <w:ins w:id="67" w:author="Autor"/>
              </w:rPr>
            </w:pPr>
            <w:ins w:id="68" w:author="Autor">
              <w:r>
                <w:rPr>
                  <w:szCs w:val="24"/>
                </w:rPr>
                <w:t>Žiadaná výška NFP znížená o neoprávnené výdavky:</w:t>
              </w:r>
            </w:ins>
          </w:p>
          <w:p w14:paraId="187E453E" w14:textId="77777777" w:rsidR="002C2DC3" w:rsidRDefault="002C2DC3" w:rsidP="002C2DC3">
            <w:pPr>
              <w:rPr>
                <w:ins w:id="69" w:author="Autor"/>
              </w:rPr>
            </w:pPr>
          </w:p>
          <w:p w14:paraId="3F330E07" w14:textId="77777777" w:rsidR="002C2DC3" w:rsidRDefault="002C2DC3" w:rsidP="002C2DC3">
            <w:pPr>
              <w:rPr>
                <w:ins w:id="70" w:author="Autor"/>
              </w:rPr>
            </w:pPr>
          </w:p>
          <w:p w14:paraId="24ADE65B" w14:textId="77777777" w:rsidR="002C2DC3" w:rsidRDefault="002C2DC3" w:rsidP="002C2DC3">
            <w:pPr>
              <w:rPr>
                <w:ins w:id="71" w:author="Autor"/>
              </w:rPr>
            </w:pPr>
            <w:ins w:id="72" w:author="Autor">
              <w:r>
                <w:t xml:space="preserve">Na základe overených skutočností </w:t>
              </w:r>
            </w:ins>
            <w:customXmlInsRangeStart w:id="73" w:author="Autor"/>
            <w:sdt>
              <w:sdtPr>
                <w:id w:val="-909686092"/>
                <w:placeholder>
                  <w:docPart w:val="4B177C2B44BA44939B8775162C32E6BA"/>
                </w:placeholder>
                <w:showingPlcHdr/>
                <w:comboBox>
                  <w:listItem w:value="Vyberte položku."/>
                  <w:listItem w:displayText="bude zasielaná Výzva žiadateľovi na doplnenie" w:value="bude zasielaná Výzva žiadateľovi na doplnenie"/>
                  <w:listItem w:displayText="nebude zasielaná Výzva žiadateľovi na doplnenie" w:value="nebude zasielaná Výzva žiadateľovi na doplnenie"/>
                </w:comboBox>
              </w:sdtPr>
              <w:sdtEndPr/>
              <w:sdtContent>
                <w:customXmlInsRangeEnd w:id="73"/>
                <w:ins w:id="74" w:author="Autor">
                  <w:r w:rsidRPr="009D167C">
                    <w:rPr>
                      <w:rStyle w:val="Textzstupnhosymbolu"/>
                    </w:rPr>
                    <w:t>Vyberte položku.</w:t>
                  </w:r>
                </w:ins>
                <w:customXmlInsRangeStart w:id="75" w:author="Autor"/>
              </w:sdtContent>
            </w:sdt>
            <w:customXmlInsRangeEnd w:id="75"/>
            <w:ins w:id="76" w:author="Autor">
              <w:r>
                <w:t xml:space="preserve"> </w:t>
              </w:r>
              <w:r>
                <w:rPr>
                  <w:rStyle w:val="Odkaznapoznmkupodiarou"/>
                </w:rPr>
                <w:footnoteReference w:id="8"/>
              </w:r>
            </w:ins>
          </w:p>
          <w:p w14:paraId="0E031C2E" w14:textId="77777777" w:rsidR="007B0D04" w:rsidRPr="009254A5" w:rsidRDefault="002C2DC3" w:rsidP="007B0D04">
            <w:pPr>
              <w:rPr>
                <w:del w:id="79" w:author="Autor"/>
                <w:szCs w:val="24"/>
              </w:rPr>
            </w:pPr>
            <w:r w:rsidRPr="00B64015">
              <w:rPr>
                <w:szCs w:val="24"/>
              </w:rPr>
              <w:t xml:space="preserve">Na základe overených skutočností potvrdzujem, že  </w:t>
            </w:r>
            <w:sdt>
              <w:sdtPr>
                <w:rPr>
                  <w:szCs w:val="24"/>
                </w:rPr>
                <w:id w:val="-1293746543"/>
                <w:placeholder>
                  <w:docPart w:val="0B60F2F6F60340A4984DDC85F930C093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</w:comboBox>
              </w:sdtPr>
              <w:sdtEndPr/>
              <w:sdtContent>
                <w:r w:rsidRPr="00B64015">
                  <w:rPr>
                    <w:szCs w:val="24"/>
                  </w:rPr>
                  <w:t>Vyberte položku.</w:t>
                </w:r>
              </w:sdtContent>
            </w:sdt>
            <w:del w:id="80" w:author="Autor">
              <w:r w:rsidR="007B0D04" w:rsidRPr="00B64015">
                <w:rPr>
                  <w:szCs w:val="24"/>
                </w:rPr>
                <w:delText xml:space="preserve">   </w:delText>
              </w:r>
            </w:del>
          </w:p>
          <w:p w14:paraId="3E6AF34C" w14:textId="77777777" w:rsidR="002C2DC3" w:rsidRPr="00374ACD" w:rsidRDefault="002C2DC3" w:rsidP="00F06A27"/>
        </w:tc>
      </w:tr>
      <w:tr w:rsidR="002C2DC3" w14:paraId="5EF1BD3C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</w:tcPr>
          <w:p w14:paraId="4DE19DE6" w14:textId="285CBAE6" w:rsidR="002C2DC3" w:rsidRPr="00374ACD" w:rsidRDefault="002C2DC3" w:rsidP="00E13080">
            <w:r w:rsidRPr="0046069D">
              <w:rPr>
                <w:rFonts w:cs="Times New Roman"/>
                <w:b/>
                <w:bCs/>
                <w:szCs w:val="24"/>
              </w:rPr>
              <w:t>Kontrolu vykonal</w:t>
            </w:r>
            <w:del w:id="81" w:author="Autor">
              <w:r w:rsidR="001500D9" w:rsidRPr="0046069D">
                <w:rPr>
                  <w:rFonts w:cs="Times New Roman"/>
                  <w:b/>
                  <w:bCs/>
                  <w:szCs w:val="24"/>
                </w:rPr>
                <w:delText>:</w:delText>
              </w:r>
            </w:del>
            <w:r w:rsidRPr="00374ACD">
              <w:rPr>
                <w:b/>
                <w:vertAlign w:val="superscript"/>
              </w:rPr>
              <w:footnoteReference w:id="9"/>
            </w:r>
            <w:ins w:id="82" w:author="Autor">
              <w:r w:rsidRPr="0046069D">
                <w:rPr>
                  <w:rFonts w:cs="Times New Roman"/>
                  <w:b/>
                  <w:bCs/>
                  <w:szCs w:val="24"/>
                </w:rPr>
                <w:t>:</w:t>
              </w:r>
            </w:ins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737238" w14:textId="77777777" w:rsidR="002C2DC3" w:rsidRPr="00374ACD" w:rsidRDefault="002C2DC3" w:rsidP="00F06A27"/>
        </w:tc>
      </w:tr>
      <w:tr w:rsidR="002C2DC3" w14:paraId="6DCB45A5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</w:tcPr>
          <w:p w14:paraId="7AF5A067" w14:textId="77777777" w:rsidR="002C2DC3" w:rsidRPr="00374ACD" w:rsidRDefault="002C2DC3" w:rsidP="00E13080">
            <w:r w:rsidRPr="0046069D">
              <w:rPr>
                <w:rFonts w:cs="Times New Roman"/>
                <w:b/>
                <w:bCs/>
                <w:szCs w:val="24"/>
              </w:rPr>
              <w:t>Dátum: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17880E" w14:textId="087AC726" w:rsidR="002C2DC3" w:rsidRPr="00374ACD" w:rsidRDefault="001500D9" w:rsidP="00F06A27">
            <w:del w:id="83" w:author="Autor">
              <w:r w:rsidRPr="00BD2FCC">
                <w:rPr>
                  <w:rFonts w:cs="Times New Roman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2C2DC3" w14:paraId="3EE2F063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</w:tcPr>
          <w:p w14:paraId="2A3BAC80" w14:textId="77777777" w:rsidR="002C2DC3" w:rsidRPr="00374ACD" w:rsidRDefault="002C2DC3" w:rsidP="00E13080"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557128" w14:textId="6936BC1E" w:rsidR="002C2DC3" w:rsidRPr="00374ACD" w:rsidRDefault="001500D9" w:rsidP="00F06A27">
            <w:del w:id="84" w:author="Autor">
              <w:r w:rsidRPr="00BD2FCC">
                <w:rPr>
                  <w:rFonts w:cs="Times New Roman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873288" w14:paraId="08A19565" w14:textId="77777777" w:rsidTr="00374ACD">
        <w:trPr>
          <w:jc w:val="center"/>
        </w:trPr>
        <w:tc>
          <w:tcPr>
            <w:tcW w:w="96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2CCC2D" w14:textId="73DBB764" w:rsidR="00873288" w:rsidRPr="00374ACD" w:rsidRDefault="001500D9" w:rsidP="00F06A27">
            <w:del w:id="85" w:author="Autor">
              <w:r w:rsidRPr="0046069D">
                <w:rPr>
                  <w:rFonts w:cs="Times New Roman"/>
                  <w:color w:val="000000"/>
                  <w:szCs w:val="24"/>
                </w:rPr>
                <w:lastRenderedPageBreak/>
                <w:delText> </w:delText>
              </w:r>
            </w:del>
          </w:p>
        </w:tc>
      </w:tr>
      <w:tr w:rsidR="002C2DC3" w14:paraId="4E267D33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</w:tcPr>
          <w:p w14:paraId="39ECFC43" w14:textId="4F177821" w:rsidR="002C2DC3" w:rsidRPr="0046069D" w:rsidRDefault="002C2DC3" w:rsidP="00117901">
            <w:pPr>
              <w:rPr>
                <w:rFonts w:cs="Times New Roman"/>
                <w:b/>
                <w:bCs/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Kontrolu vykonal</w:t>
            </w:r>
            <w:del w:id="86" w:author="Autor">
              <w:r w:rsidR="001500D9" w:rsidRPr="0046069D">
                <w:rPr>
                  <w:rFonts w:cs="Times New Roman"/>
                  <w:b/>
                  <w:bCs/>
                  <w:szCs w:val="24"/>
                </w:rPr>
                <w:delText>:</w:delText>
              </w:r>
            </w:del>
            <w:r w:rsidRPr="0046069D">
              <w:rPr>
                <w:rStyle w:val="Odkaznapoznmkupodiarou"/>
                <w:rFonts w:cs="Times New Roman"/>
                <w:b/>
                <w:bCs/>
                <w:szCs w:val="24"/>
              </w:rPr>
              <w:footnoteReference w:id="10"/>
            </w:r>
            <w:ins w:id="87" w:author="Autor">
              <w:r w:rsidRPr="0046069D">
                <w:rPr>
                  <w:rFonts w:cs="Times New Roman"/>
                  <w:b/>
                  <w:bCs/>
                  <w:szCs w:val="24"/>
                </w:rPr>
                <w:t>:</w:t>
              </w:r>
            </w:ins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96757F" w14:textId="52686D1E" w:rsidR="002C2DC3" w:rsidRPr="00374ACD" w:rsidRDefault="001500D9" w:rsidP="00F06A27">
            <w:del w:id="88" w:author="Autor">
              <w:r w:rsidRPr="00BD2FCC">
                <w:rPr>
                  <w:rFonts w:cs="Times New Roman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2C2DC3" w14:paraId="28A42174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</w:tcPr>
          <w:p w14:paraId="359DF53B" w14:textId="77777777" w:rsidR="002C2DC3" w:rsidRPr="0046069D" w:rsidRDefault="002C2DC3" w:rsidP="00117901">
            <w:pPr>
              <w:rPr>
                <w:rFonts w:cs="Times New Roman"/>
                <w:b/>
                <w:bCs/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 xml:space="preserve">Dátum: 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D59AE6" w14:textId="0B2EFDA8" w:rsidR="002C2DC3" w:rsidRPr="00374ACD" w:rsidRDefault="001500D9" w:rsidP="00F06A27">
            <w:del w:id="89" w:author="Autor">
              <w:r w:rsidRPr="00BD2FCC">
                <w:rPr>
                  <w:rFonts w:cs="Times New Roman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2C2DC3" w14:paraId="683E88B8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</w:tcPr>
          <w:p w14:paraId="3BA425F3" w14:textId="77777777" w:rsidR="002C2DC3" w:rsidRPr="0046069D" w:rsidRDefault="002C2DC3" w:rsidP="00117901">
            <w:pPr>
              <w:rPr>
                <w:rFonts w:cs="Times New Roman"/>
                <w:b/>
                <w:bCs/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50A7B5" w14:textId="24C5BCC5" w:rsidR="002C2DC3" w:rsidRPr="00374ACD" w:rsidRDefault="001500D9" w:rsidP="00F06A27">
            <w:del w:id="90" w:author="Autor">
              <w:r w:rsidRPr="00BD2FCC">
                <w:rPr>
                  <w:rFonts w:cs="Times New Roman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</w:tbl>
    <w:p w14:paraId="420FDD00" w14:textId="77777777" w:rsidR="006212BE" w:rsidRDefault="006212BE" w:rsidP="00FD028A">
      <w:pPr>
        <w:jc w:val="both"/>
        <w:rPr>
          <w:sz w:val="18"/>
          <w:szCs w:val="18"/>
        </w:rPr>
        <w:sectPr w:rsidR="006212BE" w:rsidSect="002C2DC3">
          <w:headerReference w:type="default" r:id="rId11"/>
          <w:footerReference w:type="defaul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pPr w:leftFromText="141" w:rightFromText="141" w:vertAnchor="text" w:horzAnchor="margin" w:tblpXSpec="center" w:tblpY="-145"/>
        <w:tblW w:w="9975" w:type="dxa"/>
        <w:tblLook w:val="04A0" w:firstRow="1" w:lastRow="0" w:firstColumn="1" w:lastColumn="0" w:noHBand="0" w:noVBand="1"/>
      </w:tblPr>
      <w:tblGrid>
        <w:gridCol w:w="2311"/>
        <w:gridCol w:w="3870"/>
        <w:gridCol w:w="1526"/>
        <w:gridCol w:w="2268"/>
      </w:tblGrid>
      <w:tr w:rsidR="000404BD" w14:paraId="4E60A724" w14:textId="77777777" w:rsidTr="0046069D">
        <w:trPr>
          <w:trHeight w:val="982"/>
        </w:trPr>
        <w:tc>
          <w:tcPr>
            <w:tcW w:w="9975" w:type="dxa"/>
            <w:gridSpan w:val="4"/>
            <w:shd w:val="clear" w:color="auto" w:fill="5F497A" w:themeFill="accent4" w:themeFillShade="BF"/>
            <w:vAlign w:val="center"/>
          </w:tcPr>
          <w:p w14:paraId="759E20E3" w14:textId="77777777" w:rsidR="000404BD" w:rsidRPr="00A72107" w:rsidRDefault="000404BD" w:rsidP="002D59CF">
            <w:pPr>
              <w:jc w:val="center"/>
              <w:rPr>
                <w:b/>
                <w:sz w:val="36"/>
                <w:szCs w:val="36"/>
              </w:rPr>
            </w:pPr>
            <w:r w:rsidRPr="002D59CF">
              <w:rPr>
                <w:b/>
                <w:color w:val="FFFFFF" w:themeColor="background1"/>
                <w:sz w:val="36"/>
                <w:szCs w:val="36"/>
              </w:rPr>
              <w:lastRenderedPageBreak/>
              <w:t>Kontrolný zoznam administratívneho overenia ŽoNFP – po doplnení údajov zo strany žiadateľa</w:t>
            </w:r>
            <w:r w:rsidR="00B82021" w:rsidRPr="002D59CF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1"/>
            </w:r>
          </w:p>
        </w:tc>
      </w:tr>
      <w:tr w:rsidR="00910D92" w14:paraId="087D61C9" w14:textId="77777777" w:rsidTr="0046069D">
        <w:trPr>
          <w:trHeight w:val="180"/>
        </w:trPr>
        <w:tc>
          <w:tcPr>
            <w:tcW w:w="2660" w:type="dxa"/>
          </w:tcPr>
          <w:p w14:paraId="6CF8E186" w14:textId="77777777" w:rsidR="00910D92" w:rsidRPr="000404BD" w:rsidRDefault="00910D92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Operačný program:</w:t>
            </w:r>
          </w:p>
        </w:tc>
        <w:tc>
          <w:tcPr>
            <w:tcW w:w="7315" w:type="dxa"/>
            <w:gridSpan w:val="3"/>
          </w:tcPr>
          <w:p w14:paraId="22F0BC88" w14:textId="77777777" w:rsidR="00910D92" w:rsidRDefault="00910D92" w:rsidP="002D59CF">
            <w:pPr>
              <w:tabs>
                <w:tab w:val="left" w:pos="1695"/>
              </w:tabs>
            </w:pPr>
          </w:p>
        </w:tc>
      </w:tr>
      <w:tr w:rsidR="002D59CF" w14:paraId="0E2A7273" w14:textId="77777777" w:rsidTr="0046069D">
        <w:trPr>
          <w:trHeight w:val="210"/>
        </w:trPr>
        <w:tc>
          <w:tcPr>
            <w:tcW w:w="2660" w:type="dxa"/>
          </w:tcPr>
          <w:p w14:paraId="4D1D0E39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Prioritná os:</w:t>
            </w:r>
          </w:p>
        </w:tc>
        <w:tc>
          <w:tcPr>
            <w:tcW w:w="7315" w:type="dxa"/>
            <w:gridSpan w:val="3"/>
          </w:tcPr>
          <w:p w14:paraId="6EB76F01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112C202C" w14:textId="77777777" w:rsidTr="0046069D">
        <w:trPr>
          <w:trHeight w:val="255"/>
        </w:trPr>
        <w:tc>
          <w:tcPr>
            <w:tcW w:w="2660" w:type="dxa"/>
          </w:tcPr>
          <w:p w14:paraId="0D756DA3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Špecifický cieľ:</w:t>
            </w:r>
          </w:p>
        </w:tc>
        <w:tc>
          <w:tcPr>
            <w:tcW w:w="7315" w:type="dxa"/>
            <w:gridSpan w:val="3"/>
          </w:tcPr>
          <w:p w14:paraId="6CFBC11B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06A6D2A0" w14:textId="77777777" w:rsidTr="0046069D">
        <w:trPr>
          <w:trHeight w:val="214"/>
        </w:trPr>
        <w:tc>
          <w:tcPr>
            <w:tcW w:w="2660" w:type="dxa"/>
          </w:tcPr>
          <w:p w14:paraId="64DAF918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Kód výzvy/vyzvania:</w:t>
            </w:r>
          </w:p>
        </w:tc>
        <w:tc>
          <w:tcPr>
            <w:tcW w:w="7315" w:type="dxa"/>
            <w:gridSpan w:val="3"/>
          </w:tcPr>
          <w:p w14:paraId="3F930801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79DA2A37" w14:textId="77777777" w:rsidTr="0046069D">
        <w:trPr>
          <w:trHeight w:val="225"/>
        </w:trPr>
        <w:tc>
          <w:tcPr>
            <w:tcW w:w="2660" w:type="dxa"/>
          </w:tcPr>
          <w:p w14:paraId="48EB09CF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žiadateľa:</w:t>
            </w:r>
          </w:p>
        </w:tc>
        <w:tc>
          <w:tcPr>
            <w:tcW w:w="7315" w:type="dxa"/>
            <w:gridSpan w:val="3"/>
          </w:tcPr>
          <w:p w14:paraId="7BE42130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0A78A8B7" w14:textId="77777777" w:rsidTr="0046069D">
        <w:trPr>
          <w:trHeight w:val="225"/>
        </w:trPr>
        <w:tc>
          <w:tcPr>
            <w:tcW w:w="2660" w:type="dxa"/>
          </w:tcPr>
          <w:p w14:paraId="419282E1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projektu:</w:t>
            </w:r>
          </w:p>
        </w:tc>
        <w:tc>
          <w:tcPr>
            <w:tcW w:w="7315" w:type="dxa"/>
            <w:gridSpan w:val="3"/>
          </w:tcPr>
          <w:p w14:paraId="2CB3D82B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6C136484" w14:textId="77777777" w:rsidTr="0046069D">
        <w:trPr>
          <w:trHeight w:val="315"/>
        </w:trPr>
        <w:tc>
          <w:tcPr>
            <w:tcW w:w="2660" w:type="dxa"/>
          </w:tcPr>
          <w:p w14:paraId="51ED25B5" w14:textId="77777777" w:rsidR="002D59CF" w:rsidRPr="000404BD" w:rsidRDefault="002D59CF" w:rsidP="002D59CF">
            <w:pPr>
              <w:tabs>
                <w:tab w:val="left" w:pos="1701"/>
              </w:tabs>
              <w:rPr>
                <w:sz w:val="22"/>
              </w:rPr>
            </w:pPr>
            <w:r w:rsidRPr="000404BD">
              <w:rPr>
                <w:sz w:val="22"/>
              </w:rPr>
              <w:t>Kód ŽoNFP:</w:t>
            </w:r>
          </w:p>
        </w:tc>
        <w:tc>
          <w:tcPr>
            <w:tcW w:w="7315" w:type="dxa"/>
            <w:gridSpan w:val="3"/>
          </w:tcPr>
          <w:p w14:paraId="11CC778F" w14:textId="77777777" w:rsidR="002D59CF" w:rsidRPr="000404BD" w:rsidRDefault="002D59CF" w:rsidP="002D59CF">
            <w:pPr>
              <w:tabs>
                <w:tab w:val="left" w:pos="1701"/>
              </w:tabs>
              <w:rPr>
                <w:sz w:val="22"/>
              </w:rPr>
            </w:pPr>
          </w:p>
        </w:tc>
      </w:tr>
      <w:tr w:rsidR="000404BD" w14:paraId="184C43CD" w14:textId="77777777" w:rsidTr="0046069D">
        <w:tc>
          <w:tcPr>
            <w:tcW w:w="9975" w:type="dxa"/>
            <w:gridSpan w:val="4"/>
            <w:shd w:val="clear" w:color="auto" w:fill="B2A1C7" w:themeFill="accent4" w:themeFillTint="99"/>
          </w:tcPr>
          <w:p w14:paraId="3F04054D" w14:textId="77777777" w:rsidR="000404BD" w:rsidRPr="00517659" w:rsidRDefault="000404BD" w:rsidP="002D59CF">
            <w:pPr>
              <w:jc w:val="center"/>
              <w:rPr>
                <w:b/>
              </w:rPr>
            </w:pPr>
            <w:r>
              <w:rPr>
                <w:b/>
              </w:rPr>
              <w:t>Overenie podmienok poskytnutia príspevku po doplnení chýbajúcich údajov</w:t>
            </w:r>
          </w:p>
        </w:tc>
      </w:tr>
      <w:tr w:rsidR="000404BD" w14:paraId="33FB6C38" w14:textId="77777777" w:rsidTr="0046069D">
        <w:tc>
          <w:tcPr>
            <w:tcW w:w="6904" w:type="dxa"/>
            <w:gridSpan w:val="3"/>
          </w:tcPr>
          <w:p w14:paraId="40D1C75F" w14:textId="77777777" w:rsidR="000404BD" w:rsidRDefault="000404BD" w:rsidP="002D59CF"/>
        </w:tc>
        <w:tc>
          <w:tcPr>
            <w:tcW w:w="3071" w:type="dxa"/>
            <w:shd w:val="clear" w:color="auto" w:fill="FFFFFF" w:themeFill="background1"/>
          </w:tcPr>
          <w:p w14:paraId="4ADA4E52" w14:textId="77777777" w:rsidR="000404BD" w:rsidRPr="0024799D" w:rsidRDefault="000404BD" w:rsidP="002D59CF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0404BD" w14:paraId="38BBCB17" w14:textId="77777777" w:rsidTr="0046069D">
        <w:tc>
          <w:tcPr>
            <w:tcW w:w="4919" w:type="dxa"/>
            <w:gridSpan w:val="2"/>
            <w:shd w:val="clear" w:color="auto" w:fill="E5DFEC" w:themeFill="accent4" w:themeFillTint="33"/>
          </w:tcPr>
          <w:p w14:paraId="4F735E4F" w14:textId="77777777" w:rsidR="000404BD" w:rsidRDefault="000404BD" w:rsidP="006F4ED3">
            <w:pPr>
              <w:ind w:left="284" w:hanging="284"/>
            </w:pPr>
            <w:r>
              <w:t>1. Boli doplnené náležitosti na základe výzvy na doplnenie údajov včas?</w:t>
            </w:r>
          </w:p>
        </w:tc>
        <w:sdt>
          <w:sdtPr>
            <w:id w:val="1046647172"/>
            <w:placeholder>
              <w:docPart w:val="32BD2375BCA64CE48C91357EA70F9A9A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5" w:type="dxa"/>
              </w:tcPr>
              <w:p w14:paraId="17F5DEDC" w14:textId="77777777" w:rsidR="000404BD" w:rsidRDefault="000404BD" w:rsidP="002D59CF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71" w:type="dxa"/>
          </w:tcPr>
          <w:p w14:paraId="4E734F73" w14:textId="77777777" w:rsidR="000404BD" w:rsidRDefault="000404BD" w:rsidP="002D59CF"/>
        </w:tc>
      </w:tr>
      <w:tr w:rsidR="000404BD" w14:paraId="0CD66CF2" w14:textId="77777777" w:rsidTr="00374ACD">
        <w:tc>
          <w:tcPr>
            <w:tcW w:w="4919" w:type="dxa"/>
            <w:gridSpan w:val="2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176B02CE" w14:textId="77777777" w:rsidR="000404BD" w:rsidRDefault="000404BD" w:rsidP="006F4ED3">
            <w:pPr>
              <w:ind w:left="284" w:hanging="284"/>
            </w:pPr>
            <w:r>
              <w:t xml:space="preserve">2. </w:t>
            </w:r>
            <w:r w:rsidRPr="008A431B">
              <w:t>Boli doplnené všetky údaje / dokumenty / prílohy ŽoNFP na základe výzvy na doplnenie ŽoNFP</w:t>
            </w:r>
            <w:r>
              <w:t>?</w:t>
            </w:r>
          </w:p>
        </w:tc>
        <w:sdt>
          <w:sdtPr>
            <w:id w:val="-725597789"/>
            <w:placeholder>
              <w:docPart w:val="B2E0856B410E47B6BC4A4D56B6E2BEFA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5" w:type="dxa"/>
                <w:tcBorders>
                  <w:bottom w:val="single" w:sz="4" w:space="0" w:color="auto"/>
                </w:tcBorders>
              </w:tcPr>
              <w:p w14:paraId="7F575D51" w14:textId="77777777" w:rsidR="000404BD" w:rsidRDefault="000404BD" w:rsidP="002D59CF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71" w:type="dxa"/>
            <w:tcBorders>
              <w:bottom w:val="single" w:sz="4" w:space="0" w:color="auto"/>
            </w:tcBorders>
          </w:tcPr>
          <w:p w14:paraId="55A3ED60" w14:textId="77777777" w:rsidR="000404BD" w:rsidRDefault="000404BD" w:rsidP="002D59CF"/>
        </w:tc>
      </w:tr>
      <w:tr w:rsidR="00716B1F" w14:paraId="18F1B67E" w14:textId="6BD842E0" w:rsidTr="00374ACD">
        <w:tc>
          <w:tcPr>
            <w:tcW w:w="9975" w:type="dxa"/>
            <w:gridSpan w:val="2"/>
            <w:shd w:val="clear" w:color="auto" w:fill="auto"/>
          </w:tcPr>
          <w:p w14:paraId="191E3710" w14:textId="50E7A7E2" w:rsidR="0087103E" w:rsidRPr="00931C0D" w:rsidRDefault="000404BD" w:rsidP="00931C0D">
            <w:pPr>
              <w:spacing w:after="200" w:line="276" w:lineRule="auto"/>
              <w:jc w:val="both"/>
              <w:rPr>
                <w:ins w:id="107" w:author="Autor"/>
                <w:rFonts w:cs="Times New Roman"/>
                <w:b/>
                <w:sz w:val="20"/>
                <w:szCs w:val="20"/>
              </w:rPr>
            </w:pPr>
            <w:del w:id="108" w:author="Autor">
              <w:r>
                <w:delText>Výsledky overenia podmienok poskytnutia príspevku – po doplnení údajov:</w:delText>
              </w:r>
            </w:del>
            <w:ins w:id="109" w:author="Autor">
              <w:r w:rsidR="0087103E" w:rsidRPr="00931C0D">
                <w:rPr>
                  <w:rFonts w:cs="Times New Roman"/>
                  <w:b/>
                  <w:sz w:val="20"/>
                  <w:szCs w:val="20"/>
                </w:rPr>
                <w:t xml:space="preserve">VYJADRENIE </w:t>
              </w:r>
            </w:ins>
          </w:p>
          <w:p w14:paraId="37332EAA" w14:textId="77777777" w:rsidR="00716B1F" w:rsidRDefault="0087103E" w:rsidP="0087103E">
            <w:pPr>
              <w:rPr>
                <w:ins w:id="110" w:author="Autor"/>
                <w:b/>
              </w:rPr>
            </w:pPr>
            <w:ins w:id="111" w:author="Autor">
              <w:r w:rsidRPr="00B64015">
                <w:rPr>
                  <w:szCs w:val="24"/>
                </w:rPr>
                <w:t>Na základe overených skutočností potvrdzujem, že</w:t>
              </w:r>
              <w:r>
                <w:rPr>
                  <w:rStyle w:val="Odkaznapoznmkupodiarou"/>
                  <w:szCs w:val="24"/>
                </w:rPr>
                <w:footnoteReference w:id="12"/>
              </w:r>
              <w:r>
                <w:rPr>
                  <w:szCs w:val="24"/>
                </w:rPr>
                <w:t xml:space="preserve"> </w:t>
              </w:r>
              <w:r>
                <w:t xml:space="preserve"> </w:t>
              </w:r>
            </w:ins>
            <w:customXmlInsRangeStart w:id="114" w:author="Autor"/>
            <w:sdt>
              <w:sdtPr>
                <w:id w:val="-108511992"/>
                <w:placeholder>
                  <w:docPart w:val="C86599330C67467F881BE087EFD62745"/>
                </w:placeholder>
                <w:showingPlcHdr/>
                <w:comboBox>
                  <w:listItem w:displayText="bude vydané Rozhodnutie o zastavení konania" w:value="bude vydané Rozhodnutie o zastavení konania"/>
                  <w:listItem w:displayText="bude vydané Rozhodnutie o neschválení ŽoNFP" w:value="bude vydané Rozhodnutie o neschválení ŽoNFP"/>
                  <w:listItem w:displayText="Podmienky poskytnutia príspevku overené v AO sú splnené" w:value="Podmienky poskytnutia príspevku overené v AO sú splnené"/>
                </w:comboBox>
              </w:sdtPr>
              <w:sdtEndPr/>
              <w:sdtContent>
                <w:customXmlInsRangeEnd w:id="114"/>
                <w:ins w:id="115" w:author="Autor">
                  <w:r w:rsidRPr="009D167C">
                    <w:rPr>
                      <w:rStyle w:val="Textzstupnhosymbolu"/>
                    </w:rPr>
                    <w:t>Vyberte položku.</w:t>
                  </w:r>
                </w:ins>
                <w:customXmlInsRangeStart w:id="116" w:author="Autor"/>
              </w:sdtContent>
            </w:sdt>
            <w:customXmlInsRangeEnd w:id="116"/>
          </w:p>
          <w:p w14:paraId="4191FF08" w14:textId="77777777" w:rsidR="00716B1F" w:rsidRPr="00374ACD" w:rsidRDefault="00716B1F" w:rsidP="00931C0D">
            <w:pPr>
              <w:rPr>
                <w:b/>
              </w:rPr>
            </w:pPr>
          </w:p>
        </w:tc>
        <w:customXmlDelRangeStart w:id="117" w:author="Autor"/>
        <w:sdt>
          <w:sdtPr>
            <w:id w:val="-1249266226"/>
            <w:placeholder>
              <w:docPart w:val="1695DE311D694DFF8CAC68A0D92AAC7C"/>
            </w:placeholder>
            <w:showingPlcHdr/>
            <w:comboBox>
              <w:listItem w:displayText="Rozhodnutie o zastavení konania" w:value="Rozhodnutie o zastavení konania"/>
              <w:listItem w:displayText="Rozhodnutie o neschválení ŽoNFP" w:value="Rozhodnutie o neschválení ŽoNFP"/>
              <w:listItem w:displayText="Podmienok poskytnutia príspevku overené v AO splnené" w:value="Podmienok poskytnutia príspevku overené v AO splnené"/>
            </w:comboBox>
          </w:sdtPr>
          <w:sdtEndPr/>
          <w:sdtContent>
            <w:customXmlDelRangeEnd w:id="117"/>
            <w:tc>
              <w:tcPr>
                <w:tcW w:w="1985" w:type="dxa"/>
                <w:cellDel w:id="118" w:author="Autor" w:date="1900-00-00T04:00:00Z"/>
              </w:tcPr>
              <w:p w14:paraId="34D152F7" w14:textId="77777777" w:rsidR="003C6203" w:rsidRDefault="000404BD" w:rsidP="002D59CF">
                <w:del w:id="119" w:author="Autor">
                  <w:r w:rsidRPr="009D167C">
                    <w:rPr>
                      <w:rStyle w:val="Textzstupnhosymbolu"/>
                    </w:rPr>
                    <w:delText>Vyberte položku.</w:delText>
                  </w:r>
                </w:del>
              </w:p>
            </w:tc>
            <w:customXmlDelRangeStart w:id="120" w:author="Autor"/>
          </w:sdtContent>
        </w:sdt>
        <w:customXmlDelRangeEnd w:id="120"/>
        <w:tc>
          <w:tcPr>
            <w:tcW w:w="3071" w:type="dxa"/>
            <w:cellDel w:id="121" w:author="Autor" w:date="1900-00-00T04:00:00Z"/>
          </w:tcPr>
          <w:p w14:paraId="5D689B0E" w14:textId="77777777" w:rsidR="000404BD" w:rsidRPr="008A431B" w:rsidRDefault="000404BD" w:rsidP="002D59CF">
            <w:pPr>
              <w:jc w:val="both"/>
              <w:rPr>
                <w:color w:val="FF0000"/>
                <w:sz w:val="18"/>
                <w:szCs w:val="18"/>
              </w:rPr>
            </w:pPr>
            <w:del w:id="122" w:author="Autor">
              <w:r w:rsidRPr="008A431B">
                <w:rPr>
                  <w:color w:val="FF0000"/>
                  <w:sz w:val="18"/>
                  <w:szCs w:val="18"/>
                </w:rPr>
                <w:delText>Uviesť podmienku</w:delText>
              </w:r>
              <w:r>
                <w:rPr>
                  <w:color w:val="FF0000"/>
                  <w:sz w:val="18"/>
                  <w:szCs w:val="18"/>
                </w:rPr>
                <w:delText>/y</w:delText>
              </w:r>
              <w:r w:rsidRPr="008A431B">
                <w:rPr>
                  <w:color w:val="FF0000"/>
                  <w:sz w:val="18"/>
                  <w:szCs w:val="18"/>
                </w:rPr>
                <w:delText xml:space="preserve"> poskytnutia príspevku, ktorá</w:delText>
              </w:r>
              <w:r>
                <w:rPr>
                  <w:color w:val="FF0000"/>
                  <w:sz w:val="18"/>
                  <w:szCs w:val="18"/>
                </w:rPr>
                <w:delText>/é</w:delText>
              </w:r>
              <w:r w:rsidRPr="008A431B">
                <w:rPr>
                  <w:color w:val="FF0000"/>
                  <w:sz w:val="18"/>
                  <w:szCs w:val="18"/>
                </w:rPr>
                <w:delText xml:space="preserve"> nebola</w:delText>
              </w:r>
              <w:r>
                <w:rPr>
                  <w:color w:val="FF0000"/>
                  <w:sz w:val="18"/>
                  <w:szCs w:val="18"/>
                </w:rPr>
                <w:delText>/i</w:delText>
              </w:r>
              <w:r w:rsidRPr="008A431B">
                <w:rPr>
                  <w:color w:val="FF0000"/>
                  <w:sz w:val="18"/>
                  <w:szCs w:val="18"/>
                </w:rPr>
                <w:delText xml:space="preserve"> splnená</w:delText>
              </w:r>
              <w:r>
                <w:rPr>
                  <w:color w:val="FF0000"/>
                  <w:sz w:val="18"/>
                  <w:szCs w:val="18"/>
                </w:rPr>
                <w:delText>/é</w:delText>
              </w:r>
              <w:r w:rsidRPr="008A431B">
                <w:rPr>
                  <w:color w:val="FF0000"/>
                  <w:sz w:val="18"/>
                  <w:szCs w:val="18"/>
                </w:rPr>
                <w:delText xml:space="preserve"> a odkaz na rozhodnutie o neschválení, resp. rozhodnutie o zastavení konania, ktoré obsahuje podrobnejšiu identifikáciu dôvodov </w:delText>
              </w:r>
              <w:r>
                <w:rPr>
                  <w:color w:val="FF0000"/>
                  <w:sz w:val="18"/>
                  <w:szCs w:val="18"/>
                </w:rPr>
                <w:delText>vedúcich k zastaveniu konania o ŽoNFP</w:delText>
              </w:r>
            </w:del>
          </w:p>
        </w:tc>
      </w:tr>
      <w:tr w:rsidR="000404BD" w14:paraId="7999C6FF" w14:textId="77777777" w:rsidTr="0046069D">
        <w:tc>
          <w:tcPr>
            <w:tcW w:w="9975" w:type="dxa"/>
            <w:gridSpan w:val="4"/>
            <w:shd w:val="clear" w:color="auto" w:fill="B2A1C7" w:themeFill="accent4" w:themeFillTint="99"/>
          </w:tcPr>
          <w:p w14:paraId="0BF2B86C" w14:textId="77777777" w:rsidR="000404BD" w:rsidRPr="00517659" w:rsidRDefault="000404BD" w:rsidP="002D59CF">
            <w:pPr>
              <w:jc w:val="center"/>
              <w:rPr>
                <w:b/>
              </w:rPr>
            </w:pPr>
            <w:r>
              <w:rPr>
                <w:b/>
              </w:rPr>
              <w:t xml:space="preserve">Oprávnenosť výdavkov </w:t>
            </w:r>
          </w:p>
        </w:tc>
      </w:tr>
      <w:tr w:rsidR="000404BD" w14:paraId="1E4BC395" w14:textId="77777777" w:rsidTr="0046069D">
        <w:tc>
          <w:tcPr>
            <w:tcW w:w="4919" w:type="dxa"/>
            <w:gridSpan w:val="2"/>
            <w:shd w:val="clear" w:color="auto" w:fill="E5DFEC" w:themeFill="accent4" w:themeFillTint="33"/>
          </w:tcPr>
          <w:p w14:paraId="1B741495" w14:textId="77777777" w:rsidR="000404BD" w:rsidRDefault="000404BD" w:rsidP="00910D92">
            <w:pPr>
              <w:ind w:left="284" w:hanging="284"/>
              <w:jc w:val="both"/>
            </w:pPr>
            <w:r>
              <w:t>3.</w:t>
            </w:r>
            <w:r w:rsidR="00910D92">
              <w:t xml:space="preserve"> </w:t>
            </w:r>
            <w:r>
              <w:t>Boli v rámci ŽoNFP identifikované neoprávnené výdavky?</w:t>
            </w:r>
            <w:r w:rsidRPr="00374ACD">
              <w:rPr>
                <w:vertAlign w:val="superscript"/>
              </w:rPr>
              <w:footnoteReference w:id="13"/>
            </w:r>
          </w:p>
        </w:tc>
        <w:sdt>
          <w:sdtPr>
            <w:id w:val="-1712877969"/>
            <w:placeholder>
              <w:docPart w:val="A54F467B1C31429BA2436363AAB83B6C"/>
            </w:placeholder>
            <w:showingPlcHdr/>
            <w:comboBox>
              <w:listItem w:displayText="áno" w:value="áno"/>
              <w:listItem w:displayText="nie" w:value="nie"/>
              <w:listItem w:displayText="overené pred doplnením údajov zo strany žiadateľa" w:value="overené pred doplnením údajov zo strany žiadateľa"/>
              <w:listItem w:displayText="predmetom overenia výlučne vo fáze odborného hodnotenia" w:value="predmetom overenia výlučne vo fáze odborného hodnotenia"/>
            </w:comboBox>
          </w:sdtPr>
          <w:sdtEndPr/>
          <w:sdtContent>
            <w:tc>
              <w:tcPr>
                <w:tcW w:w="1985" w:type="dxa"/>
              </w:tcPr>
              <w:p w14:paraId="4F4659FE" w14:textId="77777777" w:rsidR="000404BD" w:rsidRDefault="00244F5A" w:rsidP="002D59CF">
                <w:r w:rsidRPr="009D167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71" w:type="dxa"/>
          </w:tcPr>
          <w:p w14:paraId="58F73226" w14:textId="46B5F195" w:rsidR="000404BD" w:rsidRPr="000D33F1" w:rsidRDefault="000404BD" w:rsidP="002D59CF">
            <w:pPr>
              <w:rPr>
                <w:sz w:val="18"/>
                <w:szCs w:val="18"/>
              </w:rPr>
            </w:pPr>
            <w:del w:id="124" w:author="Autor">
              <w:r w:rsidRPr="000D33F1">
                <w:rPr>
                  <w:color w:val="FF0000"/>
                  <w:sz w:val="18"/>
                  <w:szCs w:val="18"/>
                </w:rPr>
                <w:delText>Poznámka obsahuje identifikáciu neoprávnených výdavkov</w:delText>
              </w:r>
              <w:r>
                <w:rPr>
                  <w:color w:val="FF0000"/>
                  <w:sz w:val="18"/>
                  <w:szCs w:val="18"/>
                </w:rPr>
                <w:delText xml:space="preserve">, </w:delText>
              </w:r>
              <w:r w:rsidRPr="00254DEE">
                <w:rPr>
                  <w:color w:val="FF0000"/>
                  <w:sz w:val="18"/>
                  <w:szCs w:val="18"/>
                </w:rPr>
                <w:delText xml:space="preserve"> vrátane vyčíslenia ich celkovej výšky a odôvodnenia</w:delText>
              </w:r>
            </w:del>
            <w:ins w:id="125" w:author="Autor">
              <w:r w:rsidR="00507105" w:rsidRPr="00507105">
                <w:rPr>
                  <w:color w:val="FF0000"/>
                  <w:sz w:val="18"/>
                  <w:szCs w:val="18"/>
                </w:rPr>
                <w:t>V prípade identifikovaných výdavkov ktoré sú v rozpore s výzvou / vyzvaním sú tieto uvedené v</w:t>
              </w:r>
              <w:r w:rsidR="00507105">
                <w:rPr>
                  <w:color w:val="FF0000"/>
                  <w:sz w:val="18"/>
                  <w:szCs w:val="18"/>
                </w:rPr>
                <w:t> časti Vyjadrenie</w:t>
              </w:r>
            </w:ins>
          </w:p>
        </w:tc>
      </w:tr>
    </w:tbl>
    <w:tbl>
      <w:tblPr>
        <w:tblStyle w:val="Mriekatabuky"/>
        <w:tblW w:w="9987" w:type="dxa"/>
        <w:jc w:val="center"/>
        <w:tblInd w:w="63" w:type="dxa"/>
        <w:tblLook w:val="04A0" w:firstRow="1" w:lastRow="0" w:firstColumn="1" w:lastColumn="0" w:noHBand="0" w:noVBand="1"/>
      </w:tblPr>
      <w:tblGrid>
        <w:gridCol w:w="4994"/>
        <w:gridCol w:w="4993"/>
      </w:tblGrid>
      <w:tr w:rsidR="00670605" w14:paraId="3286A702" w14:textId="77777777" w:rsidTr="0046069D">
        <w:trPr>
          <w:jc w:val="center"/>
        </w:trPr>
        <w:tc>
          <w:tcPr>
            <w:tcW w:w="9987" w:type="dxa"/>
            <w:gridSpan w:val="2"/>
          </w:tcPr>
          <w:p w14:paraId="5B9AF48F" w14:textId="77777777" w:rsidR="00670605" w:rsidRPr="00374ACD" w:rsidRDefault="00670605" w:rsidP="00374ACD">
            <w:pPr>
              <w:spacing w:after="200" w:line="276" w:lineRule="auto"/>
              <w:jc w:val="both"/>
              <w:rPr>
                <w:b/>
                <w:sz w:val="20"/>
              </w:rPr>
            </w:pPr>
            <w:r w:rsidRPr="00374ACD">
              <w:rPr>
                <w:b/>
                <w:sz w:val="20"/>
              </w:rPr>
              <w:lastRenderedPageBreak/>
              <w:t>VYJADRENIE</w:t>
            </w:r>
          </w:p>
          <w:p w14:paraId="62A4EC16" w14:textId="77777777" w:rsidR="00F73B07" w:rsidRDefault="00F73B07" w:rsidP="00F73B07">
            <w:pPr>
              <w:rPr>
                <w:ins w:id="126" w:author="Autor"/>
              </w:rPr>
            </w:pPr>
            <w:ins w:id="127" w:author="Autor">
              <w:r>
                <w:t>Na základe overených skutočností boli identifikované nasledovné výdavky</w:t>
              </w:r>
              <w:r w:rsidRPr="0090637F">
                <w:rPr>
                  <w:rStyle w:val="Odkaznapoznmkupodiarou"/>
                </w:rPr>
                <w:footnoteReference w:id="14"/>
              </w:r>
              <w:r>
                <w:t>, ktoré musia byť vylúčené z financovania z dôvodu, že sú v rozpore s </w:t>
              </w:r>
              <w:r w:rsidR="002F411B">
                <w:t>v</w:t>
              </w:r>
              <w:r>
                <w:t xml:space="preserve">ýzvou / </w:t>
              </w:r>
              <w:r w:rsidR="002F411B">
                <w:t>v</w:t>
              </w:r>
              <w:r>
                <w:t>yzvaním :</w:t>
              </w:r>
            </w:ins>
          </w:p>
          <w:p w14:paraId="6C01F589" w14:textId="77777777" w:rsidR="00F73B07" w:rsidRDefault="00F73B07" w:rsidP="00C1519E">
            <w:pPr>
              <w:rPr>
                <w:ins w:id="130" w:author="Autor"/>
                <w:szCs w:val="24"/>
              </w:rPr>
            </w:pPr>
          </w:p>
          <w:p w14:paraId="2235780A" w14:textId="77777777" w:rsidR="00D11DE7" w:rsidRDefault="00D11DE7" w:rsidP="00C1519E">
            <w:pPr>
              <w:rPr>
                <w:ins w:id="131" w:author="Autor"/>
                <w:szCs w:val="24"/>
              </w:rPr>
            </w:pPr>
          </w:p>
          <w:p w14:paraId="784AE76E" w14:textId="77777777" w:rsidR="00F73B07" w:rsidRDefault="00F73B07" w:rsidP="00C1519E">
            <w:pPr>
              <w:rPr>
                <w:ins w:id="132" w:author="Autor"/>
                <w:szCs w:val="24"/>
              </w:rPr>
            </w:pPr>
            <w:ins w:id="133" w:author="Autor">
              <w:r>
                <w:rPr>
                  <w:szCs w:val="24"/>
                </w:rPr>
                <w:t xml:space="preserve">Žiadaná </w:t>
              </w:r>
              <w:r w:rsidR="00C75AB9">
                <w:rPr>
                  <w:szCs w:val="24"/>
                </w:rPr>
                <w:t>výška</w:t>
              </w:r>
              <w:r>
                <w:rPr>
                  <w:szCs w:val="24"/>
                </w:rPr>
                <w:t xml:space="preserve"> NFP znížená o neoprávnené výdavky: </w:t>
              </w:r>
            </w:ins>
          </w:p>
          <w:p w14:paraId="6C9D51F5" w14:textId="77777777" w:rsidR="00F73B07" w:rsidRDefault="00F73B07" w:rsidP="00C1519E">
            <w:pPr>
              <w:rPr>
                <w:ins w:id="134" w:author="Autor"/>
                <w:szCs w:val="24"/>
              </w:rPr>
            </w:pPr>
          </w:p>
          <w:p w14:paraId="6A5E0C87" w14:textId="77777777" w:rsidR="00F73B07" w:rsidRDefault="00F73B07" w:rsidP="00C1519E">
            <w:pPr>
              <w:rPr>
                <w:ins w:id="135" w:author="Autor"/>
                <w:szCs w:val="24"/>
              </w:rPr>
            </w:pPr>
          </w:p>
          <w:p w14:paraId="35137FDE" w14:textId="77777777" w:rsidR="00D11DE7" w:rsidRDefault="00D11DE7" w:rsidP="00C1519E">
            <w:pPr>
              <w:rPr>
                <w:ins w:id="136" w:author="Autor"/>
                <w:szCs w:val="24"/>
              </w:rPr>
            </w:pPr>
          </w:p>
          <w:p w14:paraId="481D45E8" w14:textId="77777777" w:rsidR="00D11DE7" w:rsidRDefault="00D11DE7" w:rsidP="00C1519E">
            <w:pPr>
              <w:rPr>
                <w:ins w:id="137" w:author="Autor"/>
                <w:szCs w:val="24"/>
              </w:rPr>
            </w:pPr>
          </w:p>
          <w:p w14:paraId="260FC274" w14:textId="77777777" w:rsidR="00C1519E" w:rsidRPr="009254A5" w:rsidRDefault="00C1519E" w:rsidP="00C1519E">
            <w:pPr>
              <w:rPr>
                <w:szCs w:val="24"/>
              </w:rPr>
            </w:pPr>
            <w:r w:rsidRPr="00B64015">
              <w:rPr>
                <w:szCs w:val="24"/>
              </w:rPr>
              <w:t xml:space="preserve">Na základe overených skutočností potvrdzujem, že  </w:t>
            </w:r>
            <w:sdt>
              <w:sdtPr>
                <w:rPr>
                  <w:szCs w:val="24"/>
                </w:rPr>
                <w:id w:val="-335158929"/>
                <w:placeholder>
                  <w:docPart w:val="CEC53A4ECA0A4EF3A9346BD862A4584B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</w:comboBox>
              </w:sdtPr>
              <w:sdtEndPr/>
              <w:sdtContent>
                <w:r w:rsidRPr="00B64015">
                  <w:rPr>
                    <w:szCs w:val="24"/>
                  </w:rPr>
                  <w:t>Vyberte položku.</w:t>
                </w:r>
              </w:sdtContent>
            </w:sdt>
            <w:r w:rsidRPr="00B64015">
              <w:rPr>
                <w:szCs w:val="24"/>
              </w:rPr>
              <w:t xml:space="preserve">   </w:t>
            </w:r>
          </w:p>
          <w:p w14:paraId="45A3A891" w14:textId="77777777" w:rsidR="0090637F" w:rsidRDefault="0090637F"/>
        </w:tc>
      </w:tr>
      <w:tr w:rsidR="00B122B6" w:rsidRPr="00C1519E" w14:paraId="7B9D46A3" w14:textId="77777777" w:rsidTr="0046069D">
        <w:trPr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14:paraId="72C1B384" w14:textId="4D01BE7D" w:rsidR="00B122B6" w:rsidRPr="00C1519E" w:rsidRDefault="00B122B6" w:rsidP="00D11DE7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Kontrolu vykonal</w:t>
            </w:r>
            <w:del w:id="138" w:author="Autor">
              <w:r w:rsidRPr="0046069D">
                <w:rPr>
                  <w:rFonts w:cs="Times New Roman"/>
                  <w:b/>
                  <w:bCs/>
                  <w:szCs w:val="24"/>
                </w:rPr>
                <w:delText>:</w:delText>
              </w:r>
            </w:del>
            <w:r w:rsidRPr="0046069D">
              <w:rPr>
                <w:rStyle w:val="Odkaznapoznmkupodiarou"/>
                <w:rFonts w:cs="Times New Roman"/>
                <w:b/>
                <w:bCs/>
                <w:szCs w:val="24"/>
              </w:rPr>
              <w:footnoteReference w:id="15"/>
            </w:r>
            <w:ins w:id="139" w:author="Autor">
              <w:r w:rsidR="00D11DE7" w:rsidRPr="0046069D">
                <w:rPr>
                  <w:rFonts w:cs="Times New Roman"/>
                  <w:b/>
                  <w:bCs/>
                  <w:szCs w:val="24"/>
                </w:rPr>
                <w:t>:</w:t>
              </w:r>
            </w:ins>
          </w:p>
        </w:tc>
        <w:tc>
          <w:tcPr>
            <w:tcW w:w="4993" w:type="dxa"/>
            <w:vAlign w:val="center"/>
          </w:tcPr>
          <w:p w14:paraId="0C10CD36" w14:textId="77777777" w:rsidR="00B122B6" w:rsidRPr="009A143C" w:rsidRDefault="00B122B6" w:rsidP="003065BC">
            <w:pPr>
              <w:rPr>
                <w:szCs w:val="24"/>
              </w:rPr>
            </w:pPr>
          </w:p>
        </w:tc>
      </w:tr>
      <w:tr w:rsidR="00B122B6" w:rsidRPr="00C1519E" w14:paraId="4D5CF6F6" w14:textId="77777777" w:rsidTr="0046069D">
        <w:trPr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14:paraId="5BABD9FE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Dátum:</w:t>
            </w:r>
          </w:p>
        </w:tc>
        <w:tc>
          <w:tcPr>
            <w:tcW w:w="4993" w:type="dxa"/>
            <w:vAlign w:val="center"/>
          </w:tcPr>
          <w:p w14:paraId="6AD6CBFF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3B4887A0" w14:textId="77777777" w:rsidTr="0046069D">
        <w:trPr>
          <w:jc w:val="center"/>
        </w:trPr>
        <w:tc>
          <w:tcPr>
            <w:tcW w:w="4994" w:type="dxa"/>
            <w:tcBorders>
              <w:bottom w:val="nil"/>
            </w:tcBorders>
            <w:shd w:val="clear" w:color="auto" w:fill="B2A1C7" w:themeFill="accent4" w:themeFillTint="99"/>
            <w:vAlign w:val="center"/>
          </w:tcPr>
          <w:p w14:paraId="027B28FE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4993" w:type="dxa"/>
            <w:vAlign w:val="center"/>
          </w:tcPr>
          <w:p w14:paraId="49E041C9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3EC983AE" w14:textId="77777777" w:rsidTr="0046069D">
        <w:trPr>
          <w:jc w:val="center"/>
        </w:trPr>
        <w:tc>
          <w:tcPr>
            <w:tcW w:w="9987" w:type="dxa"/>
            <w:gridSpan w:val="2"/>
          </w:tcPr>
          <w:p w14:paraId="6887DA2B" w14:textId="77777777" w:rsidR="00B122B6" w:rsidRPr="00C1519E" w:rsidRDefault="00B122B6" w:rsidP="003065BC">
            <w:pPr>
              <w:tabs>
                <w:tab w:val="left" w:pos="8250"/>
              </w:tabs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7C20DFBB" w14:textId="77777777" w:rsidTr="0046069D">
        <w:trPr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14:paraId="53CD7ECE" w14:textId="56F5A7B0" w:rsidR="00B122B6" w:rsidRPr="00C1519E" w:rsidRDefault="00B122B6" w:rsidP="00D11DE7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Kontrolu vykonal</w:t>
            </w:r>
            <w:del w:id="140" w:author="Autor">
              <w:r w:rsidRPr="0046069D">
                <w:rPr>
                  <w:rFonts w:cs="Times New Roman"/>
                  <w:b/>
                  <w:bCs/>
                  <w:szCs w:val="24"/>
                </w:rPr>
                <w:delText>:</w:delText>
              </w:r>
            </w:del>
            <w:r w:rsidRPr="0046069D">
              <w:rPr>
                <w:rStyle w:val="Odkaznapoznmkupodiarou"/>
                <w:rFonts w:cs="Times New Roman"/>
                <w:b/>
                <w:bCs/>
                <w:szCs w:val="24"/>
              </w:rPr>
              <w:footnoteReference w:id="16"/>
            </w:r>
            <w:ins w:id="141" w:author="Autor">
              <w:r w:rsidR="00D11DE7" w:rsidRPr="0046069D">
                <w:rPr>
                  <w:rFonts w:cs="Times New Roman"/>
                  <w:b/>
                  <w:bCs/>
                  <w:szCs w:val="24"/>
                </w:rPr>
                <w:t>:</w:t>
              </w:r>
            </w:ins>
          </w:p>
        </w:tc>
        <w:tc>
          <w:tcPr>
            <w:tcW w:w="4993" w:type="dxa"/>
            <w:vAlign w:val="center"/>
          </w:tcPr>
          <w:p w14:paraId="0D868173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217E3555" w14:textId="77777777" w:rsidTr="0046069D">
        <w:trPr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14:paraId="143409AA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 xml:space="preserve">Dátum: </w:t>
            </w:r>
          </w:p>
        </w:tc>
        <w:tc>
          <w:tcPr>
            <w:tcW w:w="4993" w:type="dxa"/>
            <w:vAlign w:val="center"/>
          </w:tcPr>
          <w:p w14:paraId="2B6374A2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6915A17D" w14:textId="77777777" w:rsidTr="0046069D">
        <w:trPr>
          <w:trHeight w:val="256"/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14:paraId="01D0C67D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4993" w:type="dxa"/>
            <w:vAlign w:val="center"/>
          </w:tcPr>
          <w:p w14:paraId="415B5D43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</w:tbl>
    <w:p w14:paraId="7DE13A8F" w14:textId="77777777" w:rsidR="00FD028A" w:rsidRPr="009A143C" w:rsidRDefault="00FD028A" w:rsidP="007F7EBA">
      <w:pPr>
        <w:rPr>
          <w:szCs w:val="24"/>
        </w:rPr>
      </w:pPr>
    </w:p>
    <w:sectPr w:rsidR="00FD028A" w:rsidRPr="009A143C" w:rsidSect="00BE5FF2">
      <w:head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872" w:gutter="0"/>
      <w:cols w:space="708"/>
      <w:titlePg w:val="0"/>
      <w:docGrid w:linePitch="360"/>
      <w:sectPrChange w:id="158" w:author="Autor">
        <w:sectPr w:rsidR="00FD028A" w:rsidRPr="009A143C" w:rsidSect="00BE5FF2">
          <w:pgMar w:top="1417" w:right="1417" w:bottom="1417" w:left="1417" w:header="708" w:footer="872" w:gutter="0"/>
          <w:titlePg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5E9E34" w14:textId="77777777" w:rsidR="00D57938" w:rsidRDefault="00D57938" w:rsidP="009B44B8">
      <w:pPr>
        <w:spacing w:after="0" w:line="240" w:lineRule="auto"/>
      </w:pPr>
      <w:r>
        <w:separator/>
      </w:r>
    </w:p>
  </w:endnote>
  <w:endnote w:type="continuationSeparator" w:id="0">
    <w:p w14:paraId="25A613FD" w14:textId="77777777" w:rsidR="00D57938" w:rsidRDefault="00D57938" w:rsidP="009B44B8">
      <w:pPr>
        <w:spacing w:after="0" w:line="240" w:lineRule="auto"/>
      </w:pPr>
      <w:r>
        <w:continuationSeparator/>
      </w:r>
    </w:p>
  </w:endnote>
  <w:endnote w:type="continuationNotice" w:id="1">
    <w:p w14:paraId="5D6E5FA1" w14:textId="77777777" w:rsidR="00D57938" w:rsidRDefault="00D5793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ustomXmlInsRangeStart w:id="100" w:author="Autor"/>
  <w:sdt>
    <w:sdtPr>
      <w:id w:val="-1672708897"/>
      <w:docPartObj>
        <w:docPartGallery w:val="Page Numbers (Bottom of Page)"/>
        <w:docPartUnique/>
      </w:docPartObj>
    </w:sdtPr>
    <w:sdtEndPr/>
    <w:sdtContent>
      <w:customXmlInsRangeEnd w:id="100"/>
      <w:p w14:paraId="2635D687" w14:textId="77777777" w:rsidR="00675A8A" w:rsidRDefault="00675A8A">
        <w:pPr>
          <w:pStyle w:val="Pta"/>
          <w:jc w:val="right"/>
          <w:rPr>
            <w:ins w:id="101" w:author="Autor"/>
          </w:rPr>
        </w:pPr>
        <w:ins w:id="102" w:author="Autor">
          <w:r w:rsidRPr="00675A8A">
            <w:rPr>
              <w:sz w:val="20"/>
              <w:szCs w:val="20"/>
            </w:rPr>
            <w:fldChar w:fldCharType="begin"/>
          </w:r>
          <w:r w:rsidRPr="00675A8A">
            <w:rPr>
              <w:sz w:val="20"/>
              <w:szCs w:val="20"/>
            </w:rPr>
            <w:instrText>PAGE   \* MERGEFORMAT</w:instrText>
          </w:r>
          <w:r w:rsidRPr="00675A8A">
            <w:rPr>
              <w:sz w:val="20"/>
              <w:szCs w:val="20"/>
            </w:rPr>
            <w:fldChar w:fldCharType="separate"/>
          </w:r>
        </w:ins>
        <w:r w:rsidR="00BE5FF2">
          <w:rPr>
            <w:noProof/>
            <w:sz w:val="20"/>
            <w:szCs w:val="20"/>
          </w:rPr>
          <w:t>2</w:t>
        </w:r>
        <w:ins w:id="103" w:author="Autor">
          <w:r w:rsidRPr="00675A8A">
            <w:rPr>
              <w:sz w:val="20"/>
              <w:szCs w:val="20"/>
            </w:rPr>
            <w:fldChar w:fldCharType="end"/>
          </w:r>
        </w:ins>
      </w:p>
      <w:customXmlInsRangeStart w:id="104" w:author="Autor"/>
    </w:sdtContent>
  </w:sdt>
  <w:customXmlInsRangeEnd w:id="104"/>
  <w:p w14:paraId="7A73C05F" w14:textId="77777777" w:rsidR="00BF35B6" w:rsidRDefault="00BF35B6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23CF66" w14:textId="77777777" w:rsidR="000404BD" w:rsidRDefault="000404BD" w:rsidP="000404BD">
    <w:pPr>
      <w:pStyle w:val="Pta"/>
    </w:pPr>
  </w:p>
  <w:p w14:paraId="70D867CD" w14:textId="77777777" w:rsidR="000404BD" w:rsidRPr="00627EA3" w:rsidRDefault="000404BD" w:rsidP="000404BD">
    <w:pPr>
      <w:pStyle w:val="Pta"/>
    </w:pPr>
  </w:p>
  <w:p w14:paraId="391304F5" w14:textId="77777777" w:rsidR="000404BD" w:rsidRDefault="000404BD" w:rsidP="000404BD">
    <w:pPr>
      <w:pStyle w:val="Pta"/>
    </w:pPr>
  </w:p>
  <w:p w14:paraId="29B1EA9F" w14:textId="77777777" w:rsidR="000404BD" w:rsidRDefault="000404BD" w:rsidP="000404BD">
    <w:pPr>
      <w:pStyle w:val="Pta"/>
    </w:pPr>
  </w:p>
  <w:p w14:paraId="29829168" w14:textId="77777777" w:rsidR="000404BD" w:rsidRDefault="000404BD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D0CD88" w14:textId="77777777" w:rsidR="000404BD" w:rsidRDefault="000404BD" w:rsidP="000404BD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099CE5A" wp14:editId="278E0B7E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4" name="Rovná spojnica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14" o:spid="_x0000_s1026" style="position:absolute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0669A7D0" w14:textId="77777777" w:rsidR="000404BD" w:rsidRDefault="000404BD" w:rsidP="000404BD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76672" behindDoc="1" locked="0" layoutInCell="1" allowOverlap="1" wp14:anchorId="0F5BAE7B" wp14:editId="4B414B29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156891510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E5FF2">
          <w:rPr>
            <w:noProof/>
          </w:rPr>
          <w:t>5</w:t>
        </w:r>
        <w:r>
          <w:fldChar w:fldCharType="end"/>
        </w:r>
      </w:sdtContent>
    </w:sdt>
  </w:p>
  <w:p w14:paraId="1E577C07" w14:textId="77777777" w:rsidR="000404BD" w:rsidRPr="00627EA3" w:rsidRDefault="000404BD" w:rsidP="000404BD">
    <w:pPr>
      <w:pStyle w:val="Pta"/>
    </w:pPr>
  </w:p>
  <w:p w14:paraId="1D3DEB7E" w14:textId="77777777" w:rsidR="000404BD" w:rsidRDefault="000404BD" w:rsidP="000404BD">
    <w:pPr>
      <w:pStyle w:val="Pta"/>
    </w:pPr>
  </w:p>
  <w:p w14:paraId="6B7FF72B" w14:textId="77777777" w:rsidR="000404BD" w:rsidRDefault="000404BD" w:rsidP="000404BD">
    <w:pPr>
      <w:pStyle w:val="Pta"/>
    </w:pPr>
  </w:p>
  <w:p w14:paraId="273A27E1" w14:textId="77777777" w:rsidR="000404BD" w:rsidRDefault="000404B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AB8EAC" w14:textId="77777777" w:rsidR="00D57938" w:rsidRDefault="00D57938" w:rsidP="009B44B8">
      <w:pPr>
        <w:spacing w:after="0" w:line="240" w:lineRule="auto"/>
      </w:pPr>
      <w:r>
        <w:separator/>
      </w:r>
    </w:p>
  </w:footnote>
  <w:footnote w:type="continuationSeparator" w:id="0">
    <w:p w14:paraId="6E6FF695" w14:textId="77777777" w:rsidR="00D57938" w:rsidRDefault="00D57938" w:rsidP="009B44B8">
      <w:pPr>
        <w:spacing w:after="0" w:line="240" w:lineRule="auto"/>
      </w:pPr>
      <w:r>
        <w:continuationSeparator/>
      </w:r>
    </w:p>
  </w:footnote>
  <w:footnote w:type="continuationNotice" w:id="1">
    <w:p w14:paraId="1D51FF9D" w14:textId="77777777" w:rsidR="00D57938" w:rsidRDefault="00D57938">
      <w:pPr>
        <w:spacing w:after="0" w:line="240" w:lineRule="auto"/>
      </w:pPr>
    </w:p>
  </w:footnote>
  <w:footnote w:id="2">
    <w:p w14:paraId="44906D58" w14:textId="0B83D770" w:rsidR="006212BE" w:rsidRPr="00B82021" w:rsidRDefault="006212BE" w:rsidP="00D745FB">
      <w:pPr>
        <w:pStyle w:val="Textpoznmkypodiarou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Pr="004D3D60">
        <w:t>Vyplnenie KZ slúži na overenie podmienok poskytnutia príspevku, ktoré sú overované v rámci administratívneho overenia.</w:t>
      </w:r>
      <w:r w:rsidR="000D7779" w:rsidRPr="004D3D60">
        <w:t xml:space="preserve"> Pre projektové zámery RO </w:t>
      </w:r>
      <w:r w:rsidR="009045A8">
        <w:t>použije</w:t>
      </w:r>
      <w:r w:rsidR="000D7779" w:rsidRPr="004D3D60">
        <w:t xml:space="preserve"> </w:t>
      </w:r>
      <w:r w:rsidR="00754B4E" w:rsidRPr="004D3D60">
        <w:t>KZ</w:t>
      </w:r>
      <w:r w:rsidR="000D7779" w:rsidRPr="004D3D60">
        <w:t xml:space="preserve"> primerane, s ohľadom na podmienky definované v rámci výzvy na predkladanie projektových zámerov a skutočnosti overované v rámci administratívneho overovania.</w:t>
      </w:r>
      <w:r w:rsidR="00B82021" w:rsidRPr="00B82021"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</w:t>
      </w:r>
      <w:del w:id="36" w:author="Autor">
        <w:r w:rsidR="00B82021" w:rsidRPr="004D3D60">
          <w:delText>.</w:delText>
        </w:r>
      </w:del>
      <w:ins w:id="37" w:author="Autor">
        <w:r w:rsidR="00455CE5">
          <w:t>,</w:t>
        </w:r>
        <w:r w:rsidR="00455CE5" w:rsidRPr="00455CE5">
          <w:t xml:space="preserve"> </w:t>
        </w:r>
        <w:r w:rsidR="00455CE5">
          <w:t>pričom uvedie odkaz na uvedenú prílohu v stĺpci Poznámka.</w:t>
        </w:r>
        <w:r w:rsidR="00B82021" w:rsidRPr="004D3D60">
          <w:t>.</w:t>
        </w:r>
      </w:ins>
    </w:p>
  </w:footnote>
  <w:footnote w:id="3">
    <w:p w14:paraId="57AB271F" w14:textId="77777777" w:rsidR="00585826" w:rsidRPr="00B82021" w:rsidRDefault="00585826" w:rsidP="00D745FB">
      <w:pPr>
        <w:pStyle w:val="Textpoznmkypodiarou"/>
        <w:jc w:val="both"/>
        <w:rPr>
          <w:del w:id="39" w:author="Autor"/>
        </w:rPr>
      </w:pPr>
      <w:del w:id="40" w:author="Autor">
        <w:r w:rsidRPr="00B82021">
          <w:rPr>
            <w:rStyle w:val="Odkaznapoznmkupodiarou"/>
          </w:rPr>
          <w:footnoteRef/>
        </w:r>
        <w:r w:rsidRPr="00B82021">
          <w:delText xml:space="preserve"> </w:delText>
        </w:r>
        <w:r w:rsidR="000F7A09" w:rsidRPr="004D3D60">
          <w:delText xml:space="preserve">Overenie vykonané v súlade s kapitolou 3.2.1.1 </w:delText>
        </w:r>
        <w:r w:rsidR="00E32177" w:rsidRPr="004D3D60">
          <w:delText xml:space="preserve">ods. </w:delText>
        </w:r>
        <w:r w:rsidR="000F7A09" w:rsidRPr="004D3D60">
          <w:delText xml:space="preserve">2 Systému riadenia EŠIF. </w:delText>
        </w:r>
        <w:r w:rsidRPr="004D3D60">
          <w:delText>Ak čo i len jedna odpoveď v rámci podmienok poskytnutia príspevku – doručenie ŽoNFP bola vyplnená negatívne, t.j. bola uvedená možnosť ,,nie“, RO vydá rozhodnutie o zastavení konania a ďalšiu časť KZ nevypĺňa a podmienky poskytnutia príspevku ďalej neoveruje</w:delText>
        </w:r>
        <w:r w:rsidR="009045A8">
          <w:delText>.</w:delText>
        </w:r>
      </w:del>
    </w:p>
  </w:footnote>
  <w:footnote w:id="4">
    <w:p w14:paraId="73BFAA4C" w14:textId="77777777" w:rsidR="00716B1F" w:rsidRPr="00B82021" w:rsidRDefault="00716B1F" w:rsidP="00716B1F">
      <w:pPr>
        <w:pStyle w:val="Textpoznmkypodiarou"/>
        <w:jc w:val="both"/>
        <w:rPr>
          <w:ins w:id="44" w:author="Autor"/>
        </w:rPr>
      </w:pPr>
      <w:ins w:id="45" w:author="Autor">
        <w:r w:rsidRPr="00B82021">
          <w:rPr>
            <w:rStyle w:val="Odkaznapoznmkupodiarou"/>
          </w:rPr>
          <w:footnoteRef/>
        </w:r>
        <w:r w:rsidRPr="00B82021">
          <w:t xml:space="preserve"> </w:t>
        </w:r>
        <w:r w:rsidRPr="004D3D60">
          <w:t xml:space="preserve">Overenie vykonané v súlade s kapitolou 3.2.1.1 ods. 2 Systému riadenia EŠIF. Ak čo i len jedna odpoveď v rámci podmienok poskytnutia príspevku – doručenie ŽoNFP bola vyplnená negatívne, t.j. bola uvedená možnosť ,,nie“, RO vydá </w:t>
        </w:r>
        <w:r>
          <w:t>R</w:t>
        </w:r>
        <w:r w:rsidRPr="004D3D60">
          <w:t>ozhodnutie o zastavení konania a ďalšiu časť KZ nevypĺňa a podmienky poskytnutia príspevku ďalej neoveruje</w:t>
        </w:r>
        <w:r>
          <w:t>.</w:t>
        </w:r>
      </w:ins>
    </w:p>
  </w:footnote>
  <w:footnote w:id="5">
    <w:p w14:paraId="1AF523F1" w14:textId="77777777" w:rsidR="00AE56EB" w:rsidRPr="00B82021" w:rsidRDefault="00AE56EB" w:rsidP="008B2BCE">
      <w:pPr>
        <w:pStyle w:val="Textpoznmkypodiarou"/>
        <w:jc w:val="both"/>
      </w:pPr>
      <w:r w:rsidRPr="00B82021">
        <w:rPr>
          <w:rStyle w:val="Odkaznapoznmkupodiarou"/>
        </w:rPr>
        <w:footnoteRef/>
      </w:r>
      <w:r w:rsidR="00244F5A" w:rsidRPr="00B82021">
        <w:t xml:space="preserve"> </w:t>
      </w:r>
      <w:r w:rsidRPr="004D3D60">
        <w:t xml:space="preserve">V prípade, ak RO vykonáva kontrolu oprávnenosti výdavkov v rámci administratívneho overenia až po </w:t>
      </w:r>
      <w:r w:rsidR="006212BE" w:rsidRPr="004D3D60">
        <w:t>doručení dokladov na základe výzvy na doplnenie chýbajúcich náležitostí, RO vyberie možnosť ,,výzva žiadateľovi</w:t>
      </w:r>
      <w:r w:rsidR="00FB63E5" w:rsidRPr="004D3D60">
        <w:t>“</w:t>
      </w:r>
      <w:r w:rsidR="009819C9" w:rsidRPr="004D3D60">
        <w:t>. V rámci oprávnenosti výdavkov je potrebné zabezpečiť aj posúdenie projektu z hľadiska možného generovania príjmov, ak takéto posúdenie na základe rozhodnutia RO nie je vykonávané vo fáze odborného hodnotenia.</w:t>
      </w:r>
      <w:r w:rsidR="00244F5A" w:rsidRPr="004D3D60">
        <w:t xml:space="preserve"> Ak je oprávnenosť výdavkov overovaná výlučne v procese odborného hodnotenia, RO uvedie možnosť ,,predmetom overenia výlučne vo fáze odborného hodnotenia“.</w:t>
      </w:r>
    </w:p>
  </w:footnote>
  <w:footnote w:id="6">
    <w:p w14:paraId="4970919E" w14:textId="77777777" w:rsidR="002A2888" w:rsidRDefault="002A2888" w:rsidP="004D3D6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prípade, ak sú v rámci tejto skupiny podmienok poskytnutia príspevku po dohode s gestorom HP overované aj podmienky poskytnutia príspevku týkajúce sa súladu projektu s HP, RO v rámci tejto otázky overí aj tieto aspekty ŽoNFP.</w:t>
      </w:r>
    </w:p>
  </w:footnote>
  <w:footnote w:id="7">
    <w:p w14:paraId="7E8F35A8" w14:textId="77777777" w:rsidR="002C2DC3" w:rsidRDefault="002C2DC3" w:rsidP="002C2DC3">
      <w:pPr>
        <w:pStyle w:val="Textpoznmkypodiarou"/>
        <w:jc w:val="both"/>
        <w:rPr>
          <w:ins w:id="63" w:author="Autor"/>
        </w:rPr>
      </w:pPr>
      <w:ins w:id="64" w:author="Autor">
        <w:r>
          <w:rPr>
            <w:rStyle w:val="Odkaznapoznmkupodiarou"/>
          </w:rPr>
          <w:footnoteRef/>
        </w:r>
        <w:r>
          <w:t xml:space="preserve"> V prípade, ak sa v rámci základnej finančnej kontroly v zmysle §7 v kombinácii s §6 ods. 4, písm. g)  zákona č. 357/2015 Z. z. o finančnej kontrole a audite a o zmene a doplnení niektorých zákonov vykonáva v administratívnom overení aj kontrola oprávnenosti výdavkov, je v prípade identifikovaných neoprávnených výdavkov, t. j. takých, ktoré sú v rozpore s výzvou /vyzvaním možné vo finančnej operácii pokračovať, za predpokladu odstránenia neoprávnených výdavkov. </w:t>
        </w:r>
      </w:ins>
    </w:p>
  </w:footnote>
  <w:footnote w:id="8">
    <w:p w14:paraId="570A7760" w14:textId="77777777" w:rsidR="002C2DC3" w:rsidRPr="0091236D" w:rsidRDefault="002C2DC3" w:rsidP="002C2DC3">
      <w:pPr>
        <w:pStyle w:val="Textpoznmkypodiarou"/>
        <w:jc w:val="both"/>
        <w:rPr>
          <w:ins w:id="77" w:author="Autor"/>
        </w:rPr>
      </w:pPr>
      <w:ins w:id="78" w:author="Autor">
        <w:r w:rsidRPr="0091236D">
          <w:rPr>
            <w:rStyle w:val="Odkaznapoznmkupodiarou"/>
          </w:rPr>
          <w:footnoteRef/>
        </w:r>
        <w:r w:rsidRPr="0091236D">
          <w:rPr>
            <w:rStyle w:val="Odkaznapoznmkupodiarou"/>
          </w:rPr>
          <w:t xml:space="preserve"> </w:t>
        </w:r>
        <w:r w:rsidR="0091236D" w:rsidRPr="0091236D">
          <w:t>V prípade, ak sa zasiela Výzva žiadateľovi na doplnenie, v nasledujúcom vyjadrení sa uvedie „vo finančnej operácii nie je možné pokračovať“. Uvedené nemá za následok, že vo finančnej operácii nebude možné pokračovať v prípade, ak splnenie podmienok poskytnutia príspevku bude žiadateľom po doplnení údajov preukázané. Po doplnení údajov zo strany žiadateľa, sa znovu pristupuje k posúdeniu, či je alebo nie je možné vo finančnej operácii pokračovať a vypĺňa sa „Kontrolný zoznam administratívneho overenia ŽoNFP – po doplnení údajov zo strany žiadateľa“.</w:t>
        </w:r>
      </w:ins>
    </w:p>
  </w:footnote>
  <w:footnote w:id="9">
    <w:p w14:paraId="479275C4" w14:textId="77777777" w:rsidR="002C2DC3" w:rsidRDefault="002C2DC3" w:rsidP="00374AC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 Každý zamestnanec sa uvedie osobitne.</w:t>
      </w:r>
    </w:p>
  </w:footnote>
  <w:footnote w:id="10">
    <w:p w14:paraId="58BCBC83" w14:textId="77777777" w:rsidR="002C2DC3" w:rsidRDefault="002C2DC3" w:rsidP="00374AC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  <w:footnote w:id="11">
    <w:p w14:paraId="5B98E566" w14:textId="67BE5305" w:rsidR="00B82021" w:rsidRPr="00B82021" w:rsidRDefault="00B82021" w:rsidP="004D3D60">
      <w:pPr>
        <w:pStyle w:val="Textpoznmkypodiarou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Pr="004D3D60"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</w:t>
      </w:r>
      <w:del w:id="105" w:author="Autor">
        <w:r w:rsidRPr="004D3D60">
          <w:delText>.</w:delText>
        </w:r>
      </w:del>
      <w:ins w:id="106" w:author="Autor">
        <w:r w:rsidR="00455CE5">
          <w:t>, pričom uvedie odkaz na uvedenú prílohu v stĺpci Poznámka.</w:t>
        </w:r>
        <w:r w:rsidR="00781D9E">
          <w:t xml:space="preserve"> </w:t>
        </w:r>
      </w:ins>
    </w:p>
  </w:footnote>
  <w:footnote w:id="12">
    <w:p w14:paraId="13A564E8" w14:textId="77777777" w:rsidR="0087103E" w:rsidRDefault="0087103E" w:rsidP="0087103E">
      <w:pPr>
        <w:pStyle w:val="Textpoznmkypodiarou"/>
        <w:jc w:val="both"/>
        <w:rPr>
          <w:ins w:id="112" w:author="Autor"/>
        </w:rPr>
      </w:pPr>
      <w:ins w:id="113" w:author="Autor">
        <w:r w:rsidRPr="00F73B07">
          <w:footnoteRef/>
        </w:r>
        <w:r>
          <w:t xml:space="preserve"> </w:t>
        </w:r>
        <w:r w:rsidR="00F73B07" w:rsidRPr="004D3D60">
          <w:t xml:space="preserve">Overenie vykonané v súlade s kapitolou 3.2.1.1 ods. </w:t>
        </w:r>
        <w:r w:rsidR="00F73B07">
          <w:t>10 a 11</w:t>
        </w:r>
        <w:r w:rsidR="00F73B07" w:rsidRPr="004D3D60">
          <w:t xml:space="preserve"> Systému riadenia EŠIF</w:t>
        </w:r>
        <w:r w:rsidR="00F73B07" w:rsidRPr="00F73B07">
          <w:t xml:space="preserve"> </w:t>
        </w:r>
        <w:r w:rsidRPr="00F73B07">
          <w:t>V prípade, že podmienky poskytnutia príspevku neboli splnené uviesť podmienku/y poskytnutia príspevku, ktorá/é nebola/i splnená/é a odkaz na rozhodnutie o neschválení, resp. rozhodnutie o zastavení konania, ktoré budú na základe záverov z administratívneho overenia vypracované a obsahujú podrobnejšiu identifikáciu dôvodov vedúcich k zastaveniu konania o</w:t>
        </w:r>
        <w:r w:rsidR="00F73B07" w:rsidRPr="00F73B07">
          <w:t> </w:t>
        </w:r>
        <w:r w:rsidRPr="00F73B07">
          <w:t>ŽoNFP</w:t>
        </w:r>
        <w:r w:rsidR="00F73B07" w:rsidRPr="00F73B07">
          <w:t xml:space="preserve">. V takom prípade RO </w:t>
        </w:r>
        <w:r w:rsidR="00F73B07" w:rsidRPr="004D3D60">
          <w:t xml:space="preserve">ďalšiu časť KZ </w:t>
        </w:r>
        <w:r w:rsidR="00F73B07">
          <w:t>t.j. oprávnenosť výdavkov neoveruje</w:t>
        </w:r>
      </w:ins>
    </w:p>
  </w:footnote>
  <w:footnote w:id="13">
    <w:p w14:paraId="4B1CCC82" w14:textId="77777777" w:rsidR="000404BD" w:rsidRPr="00B82021" w:rsidRDefault="000404BD" w:rsidP="000404BD">
      <w:pPr>
        <w:pStyle w:val="Textpoznmkypodiarou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Pr="004D3D60">
        <w:t xml:space="preserve">V prípade, ak RO vykonal kontrolu oprávnenosti výdavkov v rámci administratívneho overenia pred zaslaním výzvy na doplnenie chýbajúcich náležitostí, RO v danej časti neuvádza odpoveď duplicitne a vyberie možnosť ,,overené pred doplnením údajov zo strany žiadateľa“. </w:t>
      </w:r>
      <w:ins w:id="123" w:author="Autor">
        <w:r w:rsidR="00D77123">
          <w:t>V prípade, ak sa v rámci základnej finančnej kontroly v zmysle §7 v kombinácii s §6 ods. 4, písm. g)  zákona č. 357/2015 Z. z. o finančnej kontrole a audite a o zmene a doplnení niektorých zákonov</w:t>
        </w:r>
        <w:r w:rsidR="00CC0407">
          <w:t xml:space="preserve"> </w:t>
        </w:r>
        <w:r w:rsidR="00D77123">
          <w:t>vykonáva v administratívnom overení aj kontrola oprávnenosti výdavkov</w:t>
        </w:r>
        <w:r w:rsidR="00836CA5">
          <w:t>,</w:t>
        </w:r>
        <w:r w:rsidR="00D77123">
          <w:t xml:space="preserve"> je v prípade identifikovaných neoprávnených výdavkov, t. j. takých, ktoré sú v rozpore s</w:t>
        </w:r>
        <w:r w:rsidR="002F411B">
          <w:t> v</w:t>
        </w:r>
        <w:r w:rsidR="00D77123">
          <w:t>ýzvou</w:t>
        </w:r>
        <w:r w:rsidR="002F411B">
          <w:t>/vyzvaním</w:t>
        </w:r>
        <w:r w:rsidR="00D77123">
          <w:t xml:space="preserve"> vybraná položka „áno po odstránení nasledovných výdavkov“ a v stĺpci „Poznámka“ sa uvedú neoprávnené výdavky. V takom prípade je možné vo finančnej operácii pokračovať, za predpokladu </w:t>
        </w:r>
        <w:r w:rsidR="00255FEA">
          <w:t>vylúčenia</w:t>
        </w:r>
        <w:r w:rsidR="00D77123">
          <w:t xml:space="preserve"> neoprávnených výdavkov. </w:t>
        </w:r>
      </w:ins>
      <w:r w:rsidRPr="004D3D60">
        <w:t>V rámci oprávnenosti výdavkov je potrebné zabezpečiť aj posúdenie projektu z hľadiska možného generovania príjmov, ak takéto posúdenie na základe rozhodnutia RO nie je vykonávané vo fáze odborného hodnotenia.</w:t>
      </w:r>
      <w:r w:rsidR="00244F5A" w:rsidRPr="004D3D60">
        <w:t xml:space="preserve"> Ak je oprávnenosť výdavkov overovaná výlučne v procese odborného hodnotenia, RO uvedie možnosť ,,predmetom overenia výlučne vo fáze odborného hodnotenia“</w:t>
      </w:r>
    </w:p>
  </w:footnote>
  <w:footnote w:id="14">
    <w:p w14:paraId="2ADE61DB" w14:textId="77777777" w:rsidR="00F73B07" w:rsidRDefault="00F73B07" w:rsidP="00F73B07">
      <w:pPr>
        <w:pStyle w:val="Textpoznmkypodiarou"/>
        <w:jc w:val="both"/>
        <w:rPr>
          <w:ins w:id="128" w:author="Autor"/>
        </w:rPr>
      </w:pPr>
      <w:ins w:id="129" w:author="Autor">
        <w:r>
          <w:rPr>
            <w:rStyle w:val="Odkaznapoznmkupodiarou"/>
          </w:rPr>
          <w:footnoteRef/>
        </w:r>
        <w:r>
          <w:t xml:space="preserve"> V prípade, ak sa v rámci základnej finančnej kontroly v zmysle §7 v kombinácii s §6 ods. 4, písm. g)  zákona č. 357/2015 Z. z. o finančnej kontrole a audite a o zmene a doplnení niektorých zákonov vykonáva v administratívnom overení aj kontrola oprávnenosti výdavkov je v prípade identifikovaných neoprávnených výdavkov, t. j. takých, ktoré sú v rozpore s</w:t>
        </w:r>
        <w:r w:rsidR="002F411B">
          <w:t> v</w:t>
        </w:r>
        <w:r>
          <w:t>ýzvou</w:t>
        </w:r>
        <w:r w:rsidR="002F411B">
          <w:t>/vyzvaním</w:t>
        </w:r>
        <w:r>
          <w:t xml:space="preserve"> možné vo finančnej operácii pokračovať, za predpokladu vylúčenia neoprávnených výdavkov. </w:t>
        </w:r>
      </w:ins>
    </w:p>
  </w:footnote>
  <w:footnote w:id="15">
    <w:p w14:paraId="305CE51A" w14:textId="77777777" w:rsidR="00B122B6" w:rsidRDefault="00B122B6" w:rsidP="00374AC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 Každý zamestnanec sa uvedie osobitne.</w:t>
      </w:r>
    </w:p>
  </w:footnote>
  <w:footnote w:id="16">
    <w:p w14:paraId="76CDE86A" w14:textId="77777777" w:rsidR="00B122B6" w:rsidRDefault="00B122B6" w:rsidP="00374AC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5A1FC5" w14:textId="77777777" w:rsidR="00376E5F" w:rsidRDefault="00376E5F" w:rsidP="00376E5F">
    <w:pPr>
      <w:pStyle w:val="Hlavika"/>
    </w:pPr>
    <w:r>
      <w:t>Kontrolný zoznam administratívneho overenia</w:t>
    </w:r>
  </w:p>
  <w:p w14:paraId="2081ACBF" w14:textId="77777777" w:rsidR="00376E5F" w:rsidRDefault="00376E5F" w:rsidP="00376E5F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1AA9B3" wp14:editId="1EED07E7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customXmlDelRangeStart w:id="91" w:author="Autor"/>
  <w:sdt>
    <w:sdtPr>
      <w:rPr>
        <w:szCs w:val="20"/>
      </w:rPr>
      <w:id w:val="-206187049"/>
      <w:placeholder>
        <w:docPart w:val="639139401D294833B5230B8C33020E1A"/>
      </w:placeholder>
      <w:date w:fullDate="2016-02-11T00:00:00Z">
        <w:dateFormat w:val="dd.MM.yyyy"/>
        <w:lid w:val="sk-SK"/>
        <w:storeMappedDataAs w:val="dateTime"/>
        <w:calendar w:val="gregorian"/>
      </w:date>
    </w:sdtPr>
    <w:sdtEndPr/>
    <w:sdtContent>
      <w:customXmlDelRangeEnd w:id="91"/>
      <w:p w14:paraId="71B64E00" w14:textId="77777777" w:rsidR="00376E5F" w:rsidRPr="00627EA3" w:rsidRDefault="0046069D" w:rsidP="00376E5F">
        <w:pPr>
          <w:pStyle w:val="Hlavika"/>
          <w:jc w:val="right"/>
          <w:rPr>
            <w:del w:id="92" w:author="Autor"/>
          </w:rPr>
        </w:pPr>
        <w:del w:id="93" w:author="Autor">
          <w:r>
            <w:rPr>
              <w:szCs w:val="20"/>
            </w:rPr>
            <w:delText>11.02.2016</w:delText>
          </w:r>
        </w:del>
      </w:p>
      <w:customXmlDelRangeStart w:id="94" w:author="Autor"/>
    </w:sdtContent>
  </w:sdt>
  <w:customXmlDelRangeEnd w:id="94"/>
  <w:customXmlInsRangeStart w:id="95" w:author="Autor"/>
  <w:sdt>
    <w:sdtPr>
      <w:rPr>
        <w:szCs w:val="20"/>
      </w:rPr>
      <w:id w:val="2070840989"/>
      <w:placeholder>
        <w:docPart w:val="AA6198B8A40845D5ACEF0B2B9A4C1086"/>
      </w:placeholder>
      <w:date w:fullDate="2017-05-02T00:00:00Z">
        <w:dateFormat w:val="dd.MM.yyyy"/>
        <w:lid w:val="sk-SK"/>
        <w:storeMappedDataAs w:val="dateTime"/>
        <w:calendar w:val="gregorian"/>
      </w:date>
    </w:sdtPr>
    <w:sdtEndPr/>
    <w:sdtContent>
      <w:customXmlInsRangeEnd w:id="95"/>
      <w:p w14:paraId="29CCEF9C" w14:textId="507564B6" w:rsidR="00376E5F" w:rsidRPr="00627EA3" w:rsidRDefault="00873288" w:rsidP="00376E5F">
        <w:pPr>
          <w:pStyle w:val="Hlavika"/>
          <w:jc w:val="right"/>
          <w:rPr>
            <w:ins w:id="96" w:author="Autor"/>
          </w:rPr>
        </w:pPr>
        <w:ins w:id="97" w:author="Autor">
          <w:del w:id="98" w:author="Autor">
            <w:r w:rsidDel="00BE5FF2">
              <w:rPr>
                <w:szCs w:val="20"/>
              </w:rPr>
              <w:delText>21.04.2017</w:delText>
            </w:r>
          </w:del>
          <w:r w:rsidR="00BE5FF2">
            <w:rPr>
              <w:szCs w:val="20"/>
            </w:rPr>
            <w:t>02.05.2017</w:t>
          </w:r>
        </w:ins>
      </w:p>
      <w:customXmlInsRangeStart w:id="99" w:author="Autor"/>
    </w:sdtContent>
  </w:sdt>
  <w:customXmlInsRangeEnd w:id="99"/>
  <w:p w14:paraId="3610ED71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71166C" w14:textId="77777777" w:rsidR="00BE5FF2" w:rsidRDefault="00BE5FF2" w:rsidP="00BE5FF2">
    <w:pPr>
      <w:pStyle w:val="Hlavika"/>
      <w:rPr>
        <w:ins w:id="142" w:author="Autor"/>
      </w:rPr>
    </w:pPr>
    <w:ins w:id="143" w:author="Autor">
      <w:r>
        <w:t>Kontrolný zoznam administratívneho overenia – po doplnení</w:t>
      </w:r>
    </w:ins>
  </w:p>
  <w:p w14:paraId="5E75F251" w14:textId="77777777" w:rsidR="00BE5FF2" w:rsidRDefault="00BE5FF2" w:rsidP="00BE5FF2">
    <w:pPr>
      <w:pStyle w:val="Hlavika"/>
      <w:rPr>
        <w:ins w:id="144" w:author="Autor"/>
      </w:rPr>
    </w:pPr>
    <w:ins w:id="145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7B58E13" wp14:editId="0B186ECF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6" name="Rovná spojnic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8064A2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ovná spojnica 6" o:spid="_x0000_s1026" style="position:absolute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" strokecolor="#8064a2" strokeweight="3pt">
                <v:shadow on="t" color="black" opacity="22937f" origin=",.5" offset="0,.63889mm"/>
              </v:line>
            </w:pict>
          </mc:Fallback>
        </mc:AlternateContent>
      </w:r>
    </w:ins>
  </w:p>
  <w:customXmlInsRangeStart w:id="146" w:author="Autor"/>
  <w:sdt>
    <w:sdtPr>
      <w:rPr>
        <w:szCs w:val="20"/>
      </w:rPr>
      <w:id w:val="-115300014"/>
      <w:date w:fullDate="2017-05-02T00:00:00Z">
        <w:dateFormat w:val="dd.MM.yyyy"/>
        <w:lid w:val="sk-SK"/>
        <w:storeMappedDataAs w:val="dateTime"/>
        <w:calendar w:val="gregorian"/>
      </w:date>
    </w:sdtPr>
    <w:sdtContent>
      <w:customXmlInsRangeEnd w:id="146"/>
      <w:p w14:paraId="6DDDF965" w14:textId="6870F447" w:rsidR="00BE5FF2" w:rsidRPr="00627EA3" w:rsidRDefault="00BE5FF2" w:rsidP="00BE5FF2">
        <w:pPr>
          <w:pStyle w:val="Hlavika"/>
          <w:jc w:val="right"/>
          <w:rPr>
            <w:ins w:id="147" w:author="Autor"/>
          </w:rPr>
        </w:pPr>
        <w:ins w:id="148" w:author="Autor">
          <w:r>
            <w:rPr>
              <w:szCs w:val="20"/>
            </w:rPr>
            <w:t>02.05.2017</w:t>
          </w:r>
        </w:ins>
      </w:p>
      <w:customXmlInsRangeStart w:id="149" w:author="Autor"/>
    </w:sdtContent>
  </w:sdt>
  <w:customXmlInsRangeEnd w:id="149"/>
  <w:p w14:paraId="56226CDA" w14:textId="77777777" w:rsidR="000404BD" w:rsidRDefault="000404BD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997B8" w14:textId="77777777" w:rsidR="00376E5F" w:rsidRDefault="006212BE" w:rsidP="00376E5F">
    <w:pPr>
      <w:pStyle w:val="Hlavika"/>
    </w:pPr>
    <w:r>
      <w:t>Kontrolný zoznam administratívneho overenia – po doplnení</w:t>
    </w:r>
  </w:p>
  <w:p w14:paraId="3FFE4B48" w14:textId="77777777" w:rsidR="00376E5F" w:rsidRDefault="00376E5F" w:rsidP="00376E5F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CC46092" wp14:editId="24B9A273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7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customXmlDelRangeStart w:id="150" w:author="Autor"/>
  <w:sdt>
    <w:sdtPr>
      <w:rPr>
        <w:szCs w:val="20"/>
      </w:rPr>
      <w:id w:val="-1559467135"/>
      <w:date w:fullDate="2016-02-11T00:00:00Z">
        <w:dateFormat w:val="dd.MM.yyyy"/>
        <w:lid w:val="sk-SK"/>
        <w:storeMappedDataAs w:val="dateTime"/>
        <w:calendar w:val="gregorian"/>
      </w:date>
    </w:sdtPr>
    <w:sdtEndPr/>
    <w:sdtContent>
      <w:customXmlDelRangeEnd w:id="150"/>
      <w:p w14:paraId="2C2639DD" w14:textId="77777777" w:rsidR="00376E5F" w:rsidRPr="00627EA3" w:rsidRDefault="0046069D" w:rsidP="00376E5F">
        <w:pPr>
          <w:pStyle w:val="Hlavika"/>
          <w:jc w:val="right"/>
          <w:rPr>
            <w:del w:id="151" w:author="Autor"/>
          </w:rPr>
        </w:pPr>
        <w:del w:id="152" w:author="Autor">
          <w:r>
            <w:rPr>
              <w:szCs w:val="20"/>
            </w:rPr>
            <w:delText>11.02.2016</w:delText>
          </w:r>
        </w:del>
      </w:p>
      <w:customXmlDelRangeStart w:id="153" w:author="Autor"/>
    </w:sdtContent>
  </w:sdt>
  <w:customXmlDelRangeEnd w:id="153"/>
  <w:customXmlInsRangeStart w:id="154" w:author="Autor"/>
  <w:sdt>
    <w:sdtPr>
      <w:rPr>
        <w:szCs w:val="20"/>
      </w:rPr>
      <w:id w:val="667135395"/>
      <w:date w:fullDate="2017-04-18T00:00:00Z">
        <w:dateFormat w:val="dd.MM.yyyy"/>
        <w:lid w:val="sk-SK"/>
        <w:storeMappedDataAs w:val="dateTime"/>
        <w:calendar w:val="gregorian"/>
      </w:date>
    </w:sdtPr>
    <w:sdtEndPr/>
    <w:sdtContent>
      <w:customXmlInsRangeEnd w:id="154"/>
      <w:p w14:paraId="199AE70B" w14:textId="51E07CF2" w:rsidR="00376E5F" w:rsidRPr="00627EA3" w:rsidRDefault="00572C27" w:rsidP="00376E5F">
        <w:pPr>
          <w:pStyle w:val="Hlavika"/>
          <w:jc w:val="right"/>
          <w:rPr>
            <w:ins w:id="155" w:author="Autor"/>
          </w:rPr>
        </w:pPr>
        <w:ins w:id="156" w:author="Autor">
          <w:r>
            <w:rPr>
              <w:szCs w:val="20"/>
            </w:rPr>
            <w:t>18.04.2017</w:t>
          </w:r>
        </w:ins>
      </w:p>
      <w:customXmlInsRangeStart w:id="157" w:author="Autor"/>
    </w:sdtContent>
  </w:sdt>
  <w:customXmlInsRangeEnd w:id="157"/>
  <w:p w14:paraId="669E5B53" w14:textId="77777777" w:rsidR="006212BE" w:rsidRDefault="006212BE" w:rsidP="0046069D">
    <w:pPr>
      <w:pStyle w:val="Hlavika"/>
      <w:tabs>
        <w:tab w:val="left" w:pos="42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7E00F96"/>
    <w:multiLevelType w:val="hybridMultilevel"/>
    <w:tmpl w:val="F70ACEBA"/>
    <w:lvl w:ilvl="0" w:tplc="36D4B0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218D"/>
    <w:rsid w:val="000106AA"/>
    <w:rsid w:val="00035C15"/>
    <w:rsid w:val="000404BD"/>
    <w:rsid w:val="00055EFA"/>
    <w:rsid w:val="000614E5"/>
    <w:rsid w:val="00062525"/>
    <w:rsid w:val="000631C5"/>
    <w:rsid w:val="00071B7E"/>
    <w:rsid w:val="000D33F1"/>
    <w:rsid w:val="000D7779"/>
    <w:rsid w:val="000E2BDF"/>
    <w:rsid w:val="000F7A09"/>
    <w:rsid w:val="00105536"/>
    <w:rsid w:val="00106649"/>
    <w:rsid w:val="00146EFB"/>
    <w:rsid w:val="001500D9"/>
    <w:rsid w:val="001508EC"/>
    <w:rsid w:val="00154F86"/>
    <w:rsid w:val="00170757"/>
    <w:rsid w:val="001A34CE"/>
    <w:rsid w:val="00215C2B"/>
    <w:rsid w:val="00240188"/>
    <w:rsid w:val="00244F5A"/>
    <w:rsid w:val="0024799D"/>
    <w:rsid w:val="0025141E"/>
    <w:rsid w:val="00254DEE"/>
    <w:rsid w:val="00255FEA"/>
    <w:rsid w:val="00290AE7"/>
    <w:rsid w:val="00295347"/>
    <w:rsid w:val="002A03B1"/>
    <w:rsid w:val="002A2888"/>
    <w:rsid w:val="002A5490"/>
    <w:rsid w:val="002B60FE"/>
    <w:rsid w:val="002B64C7"/>
    <w:rsid w:val="002B74FB"/>
    <w:rsid w:val="002C2DC3"/>
    <w:rsid w:val="002D59CF"/>
    <w:rsid w:val="002F411B"/>
    <w:rsid w:val="00311D84"/>
    <w:rsid w:val="003340E8"/>
    <w:rsid w:val="003377A7"/>
    <w:rsid w:val="003527D8"/>
    <w:rsid w:val="003705FC"/>
    <w:rsid w:val="00374ACD"/>
    <w:rsid w:val="00376E5F"/>
    <w:rsid w:val="003C6203"/>
    <w:rsid w:val="00403A0D"/>
    <w:rsid w:val="00414C83"/>
    <w:rsid w:val="00453B2B"/>
    <w:rsid w:val="00455CE5"/>
    <w:rsid w:val="0046069D"/>
    <w:rsid w:val="00487D12"/>
    <w:rsid w:val="00492487"/>
    <w:rsid w:val="00497C4E"/>
    <w:rsid w:val="004D3D60"/>
    <w:rsid w:val="004E415E"/>
    <w:rsid w:val="005038C3"/>
    <w:rsid w:val="00507105"/>
    <w:rsid w:val="005071F3"/>
    <w:rsid w:val="00516923"/>
    <w:rsid w:val="00517659"/>
    <w:rsid w:val="005217BB"/>
    <w:rsid w:val="00555C4F"/>
    <w:rsid w:val="0056423C"/>
    <w:rsid w:val="00572C27"/>
    <w:rsid w:val="005746D1"/>
    <w:rsid w:val="00585826"/>
    <w:rsid w:val="005C18DE"/>
    <w:rsid w:val="005F0807"/>
    <w:rsid w:val="005F1C56"/>
    <w:rsid w:val="00604FDA"/>
    <w:rsid w:val="0061362D"/>
    <w:rsid w:val="006212BE"/>
    <w:rsid w:val="00625473"/>
    <w:rsid w:val="006267ED"/>
    <w:rsid w:val="006300A5"/>
    <w:rsid w:val="00650ACE"/>
    <w:rsid w:val="00652AAA"/>
    <w:rsid w:val="00656EAF"/>
    <w:rsid w:val="00663AAC"/>
    <w:rsid w:val="00667C57"/>
    <w:rsid w:val="00670605"/>
    <w:rsid w:val="00675A8A"/>
    <w:rsid w:val="00697B31"/>
    <w:rsid w:val="006A2667"/>
    <w:rsid w:val="006A6D9C"/>
    <w:rsid w:val="006C3A6C"/>
    <w:rsid w:val="006E6949"/>
    <w:rsid w:val="006F182E"/>
    <w:rsid w:val="006F4ED3"/>
    <w:rsid w:val="006F5B7E"/>
    <w:rsid w:val="00700482"/>
    <w:rsid w:val="00711D47"/>
    <w:rsid w:val="00716B1F"/>
    <w:rsid w:val="00754B4E"/>
    <w:rsid w:val="00762248"/>
    <w:rsid w:val="00776967"/>
    <w:rsid w:val="00781D9E"/>
    <w:rsid w:val="00795358"/>
    <w:rsid w:val="007A27C1"/>
    <w:rsid w:val="007A2E1A"/>
    <w:rsid w:val="007B0D04"/>
    <w:rsid w:val="007B24CF"/>
    <w:rsid w:val="007C18D6"/>
    <w:rsid w:val="007C3111"/>
    <w:rsid w:val="007D6174"/>
    <w:rsid w:val="007E46B9"/>
    <w:rsid w:val="007F7EBA"/>
    <w:rsid w:val="00814875"/>
    <w:rsid w:val="00824D67"/>
    <w:rsid w:val="00833B9C"/>
    <w:rsid w:val="00835944"/>
    <w:rsid w:val="00836CA5"/>
    <w:rsid w:val="00856964"/>
    <w:rsid w:val="00866975"/>
    <w:rsid w:val="0087103E"/>
    <w:rsid w:val="00873288"/>
    <w:rsid w:val="008818BE"/>
    <w:rsid w:val="008912DD"/>
    <w:rsid w:val="008A431B"/>
    <w:rsid w:val="008A4C64"/>
    <w:rsid w:val="008A7DBF"/>
    <w:rsid w:val="008B2BCE"/>
    <w:rsid w:val="008D0F43"/>
    <w:rsid w:val="008D18F4"/>
    <w:rsid w:val="009045A8"/>
    <w:rsid w:val="0090637F"/>
    <w:rsid w:val="00910D92"/>
    <w:rsid w:val="0091236D"/>
    <w:rsid w:val="0091783D"/>
    <w:rsid w:val="00917E42"/>
    <w:rsid w:val="00931C0D"/>
    <w:rsid w:val="00944BAA"/>
    <w:rsid w:val="00977107"/>
    <w:rsid w:val="009819C9"/>
    <w:rsid w:val="009942B0"/>
    <w:rsid w:val="00994A95"/>
    <w:rsid w:val="009A143C"/>
    <w:rsid w:val="009A73BC"/>
    <w:rsid w:val="009B44B8"/>
    <w:rsid w:val="009C3D02"/>
    <w:rsid w:val="009C40F8"/>
    <w:rsid w:val="009E5D3F"/>
    <w:rsid w:val="009F5262"/>
    <w:rsid w:val="00A27281"/>
    <w:rsid w:val="00A72107"/>
    <w:rsid w:val="00A75B1D"/>
    <w:rsid w:val="00A808EF"/>
    <w:rsid w:val="00A9035D"/>
    <w:rsid w:val="00AE56EB"/>
    <w:rsid w:val="00B053E9"/>
    <w:rsid w:val="00B122B6"/>
    <w:rsid w:val="00B150B5"/>
    <w:rsid w:val="00B32E50"/>
    <w:rsid w:val="00B366CC"/>
    <w:rsid w:val="00B421B5"/>
    <w:rsid w:val="00B42351"/>
    <w:rsid w:val="00B66F4A"/>
    <w:rsid w:val="00B8065D"/>
    <w:rsid w:val="00B82021"/>
    <w:rsid w:val="00B9646F"/>
    <w:rsid w:val="00BB3A9B"/>
    <w:rsid w:val="00BC4A92"/>
    <w:rsid w:val="00BD570E"/>
    <w:rsid w:val="00BE44D2"/>
    <w:rsid w:val="00BE5FF2"/>
    <w:rsid w:val="00BF35B6"/>
    <w:rsid w:val="00C07E0F"/>
    <w:rsid w:val="00C1519E"/>
    <w:rsid w:val="00C32981"/>
    <w:rsid w:val="00C33EC2"/>
    <w:rsid w:val="00C441E8"/>
    <w:rsid w:val="00C571C4"/>
    <w:rsid w:val="00C666CC"/>
    <w:rsid w:val="00C72590"/>
    <w:rsid w:val="00C75AB9"/>
    <w:rsid w:val="00C860B2"/>
    <w:rsid w:val="00C92ED1"/>
    <w:rsid w:val="00C95016"/>
    <w:rsid w:val="00CC0407"/>
    <w:rsid w:val="00D05E1C"/>
    <w:rsid w:val="00D11DE7"/>
    <w:rsid w:val="00D57938"/>
    <w:rsid w:val="00D71A76"/>
    <w:rsid w:val="00D745FB"/>
    <w:rsid w:val="00D77123"/>
    <w:rsid w:val="00D96723"/>
    <w:rsid w:val="00DB3D85"/>
    <w:rsid w:val="00DF6966"/>
    <w:rsid w:val="00E13080"/>
    <w:rsid w:val="00E32177"/>
    <w:rsid w:val="00E40955"/>
    <w:rsid w:val="00E7412E"/>
    <w:rsid w:val="00E82C57"/>
    <w:rsid w:val="00EA0BFA"/>
    <w:rsid w:val="00EA5583"/>
    <w:rsid w:val="00EA6344"/>
    <w:rsid w:val="00EB4DDB"/>
    <w:rsid w:val="00EC5BDA"/>
    <w:rsid w:val="00ED7641"/>
    <w:rsid w:val="00EF13BF"/>
    <w:rsid w:val="00EF6E89"/>
    <w:rsid w:val="00F147E9"/>
    <w:rsid w:val="00F309C9"/>
    <w:rsid w:val="00F41D1C"/>
    <w:rsid w:val="00F46E00"/>
    <w:rsid w:val="00F72F04"/>
    <w:rsid w:val="00F73B07"/>
    <w:rsid w:val="00F849E6"/>
    <w:rsid w:val="00F84B30"/>
    <w:rsid w:val="00F84C4E"/>
    <w:rsid w:val="00FB231E"/>
    <w:rsid w:val="00FB63E5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374AC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85826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8582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5944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5944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071F3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374AC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85826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8582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5944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5944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071F3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4CEE918E04849748AA82F0BCA8BD80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A7A752-4F98-4116-8ACF-121805CDFDF8}"/>
      </w:docPartPr>
      <w:docPartBody>
        <w:p w:rsidR="00495176" w:rsidRDefault="00E52862" w:rsidP="00E52862">
          <w:pPr>
            <w:pStyle w:val="14CEE918E04849748AA82F0BCA8BD800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D98D278115D0419D903AFDBA61486A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339BC7-F410-4176-AD61-3454543B8C35}"/>
      </w:docPartPr>
      <w:docPartBody>
        <w:p w:rsidR="00495176" w:rsidRDefault="00E52862" w:rsidP="00E52862">
          <w:pPr>
            <w:pStyle w:val="D98D278115D0419D903AFDBA61486A4B10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495176" w:rsidRDefault="00CD05DF" w:rsidP="00CD05DF">
          <w:pPr>
            <w:pStyle w:val="B735ECECB15E4057BAB7D57B6634A51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495176" w:rsidRDefault="00CD05DF" w:rsidP="00CD05DF">
          <w:pPr>
            <w:pStyle w:val="103F38E32C084A3FB53A30712D73212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495176" w:rsidRDefault="00CD05DF" w:rsidP="00CD05DF">
          <w:pPr>
            <w:pStyle w:val="DB38C9FFAA374AE4A482C60FCAA6520A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7BA6A5741434F2D811F9E65707C12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FAD679-6779-406A-AD35-7C41D0002490}"/>
      </w:docPartPr>
      <w:docPartBody>
        <w:p w:rsidR="00495176" w:rsidRDefault="00CD05DF" w:rsidP="00CD05DF">
          <w:pPr>
            <w:pStyle w:val="17BA6A5741434F2D811F9E65707C120F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B6113643A03F47FD9AA1C6D0119BDC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E5ECCE-5DC8-4CC7-8BC5-B612081E8264}"/>
      </w:docPartPr>
      <w:docPartBody>
        <w:p w:rsidR="00495176" w:rsidRDefault="00CD05DF" w:rsidP="00CD05DF">
          <w:pPr>
            <w:pStyle w:val="B6113643A03F47FD9AA1C6D0119BDC39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E0D521E5A12D411AB99B3171F784E4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1A489E-FC14-4D59-8C50-ECB08C741B45}"/>
      </w:docPartPr>
      <w:docPartBody>
        <w:p w:rsidR="0063303A" w:rsidRDefault="00E52862" w:rsidP="00E52862">
          <w:pPr>
            <w:pStyle w:val="E0D521E5A12D411AB99B3171F784E4CE10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F1F4A04A646F432CAAB37D60C43BCB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D9E3B8-8D54-4502-A2E3-1E4A9DDFED8A}"/>
      </w:docPartPr>
      <w:docPartBody>
        <w:p w:rsidR="0063303A" w:rsidRDefault="00E52862" w:rsidP="00E52862">
          <w:pPr>
            <w:pStyle w:val="F1F4A04A646F432CAAB37D60C43BCBBB10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F29D75CBC6FF4B4B96D24E18F03FB3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AA5674-2171-4C4A-88C6-B05A8989B2CC}"/>
      </w:docPartPr>
      <w:docPartBody>
        <w:p w:rsidR="0063303A" w:rsidRDefault="00E52862" w:rsidP="00E52862">
          <w:pPr>
            <w:pStyle w:val="F29D75CBC6FF4B4B96D24E18F03FB3BD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0C5E0658B7084E88AA63DABA05C637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0EEAE2-7257-4B6D-BD12-B9A8C3E623CC}"/>
      </w:docPartPr>
      <w:docPartBody>
        <w:p w:rsidR="0063303A" w:rsidRDefault="00E52862" w:rsidP="00E52862">
          <w:pPr>
            <w:pStyle w:val="0C5E0658B7084E88AA63DABA05C637E0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8572B261966547A09BD5586816C4B8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54B9DD-2985-4EC8-9716-E93FFF2B709B}"/>
      </w:docPartPr>
      <w:docPartBody>
        <w:p w:rsidR="0063303A" w:rsidRDefault="00E52862" w:rsidP="00E52862">
          <w:pPr>
            <w:pStyle w:val="8572B261966547A09BD5586816C4B8E1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6841A6F4DC0943E6BB0C1D015B21A4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4B01A3-198D-4E86-BF2E-B1A2EF3EFC2B}"/>
      </w:docPartPr>
      <w:docPartBody>
        <w:p w:rsidR="0063303A" w:rsidRDefault="00E52862" w:rsidP="00E52862">
          <w:pPr>
            <w:pStyle w:val="6841A6F4DC0943E6BB0C1D015B21A416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ED3F24A3AA95435CA7DE5A8B2463B1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96FEC7-C5FE-4A79-8C8B-1249E77367BF}"/>
      </w:docPartPr>
      <w:docPartBody>
        <w:p w:rsidR="0063303A" w:rsidRDefault="00E52862" w:rsidP="00E52862">
          <w:pPr>
            <w:pStyle w:val="ED3F24A3AA95435CA7DE5A8B2463B1E5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8B220E1D897F45FE92EEDA72FEDDB6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0E8950-40A1-475C-931F-34CB1DEEFF1F}"/>
      </w:docPartPr>
      <w:docPartBody>
        <w:p w:rsidR="0063303A" w:rsidRDefault="00E52862" w:rsidP="00E52862">
          <w:pPr>
            <w:pStyle w:val="8B220E1D897F45FE92EEDA72FEDDB683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D438860906B648E2BCE83A07273A32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99F507-A563-4097-ABC2-FCDA014C505B}"/>
      </w:docPartPr>
      <w:docPartBody>
        <w:p w:rsidR="0063303A" w:rsidRDefault="00E52862" w:rsidP="00E52862">
          <w:pPr>
            <w:pStyle w:val="D438860906B648E2BCE83A07273A3215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9A6F440D2FDA479E94A82EF2CE3180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5907E4-DECC-4B23-8F3E-05FBF97B2AAF}"/>
      </w:docPartPr>
      <w:docPartBody>
        <w:p w:rsidR="0063303A" w:rsidRDefault="00E52862" w:rsidP="00E52862">
          <w:pPr>
            <w:pStyle w:val="9A6F440D2FDA479E94A82EF2CE3180F4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CB8F7AE283D04E4295898CFBE495B0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F78B5E-DEE6-459E-B968-B247E7B7ED40}"/>
      </w:docPartPr>
      <w:docPartBody>
        <w:p w:rsidR="0063303A" w:rsidRDefault="00E52862" w:rsidP="00E52862">
          <w:pPr>
            <w:pStyle w:val="CB8F7AE283D04E4295898CFBE495B0F2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AA6198B8A40845D5ACEF0B2B9A4C10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367BAE-8ECF-4569-904A-5AAD3FEE59C5}"/>
      </w:docPartPr>
      <w:docPartBody>
        <w:p w:rsidR="00C8210F" w:rsidRDefault="00E350E9" w:rsidP="00E350E9">
          <w:pPr>
            <w:pStyle w:val="AA6198B8A40845D5ACEF0B2B9A4C1086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32BD2375BCA64CE48C91357EA70F9A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71D870-B875-46E1-BB23-EF792A30F988}"/>
      </w:docPartPr>
      <w:docPartBody>
        <w:p w:rsidR="00043723" w:rsidRDefault="00E52862" w:rsidP="00E52862">
          <w:pPr>
            <w:pStyle w:val="32BD2375BCA64CE48C91357EA70F9A9A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B2E0856B410E47B6BC4A4D56B6E2BE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E5D03C-2035-4EA9-B563-B8807A84F4BB}"/>
      </w:docPartPr>
      <w:docPartBody>
        <w:p w:rsidR="00043723" w:rsidRDefault="00E52862" w:rsidP="00E52862">
          <w:pPr>
            <w:pStyle w:val="B2E0856B410E47B6BC4A4D56B6E2BEFA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A54F467B1C31429BA2436363AAB83B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9C8A47-0760-4150-81DB-373D25F0E86F}"/>
      </w:docPartPr>
      <w:docPartBody>
        <w:p w:rsidR="00043723" w:rsidRDefault="00E52862" w:rsidP="00E52862">
          <w:pPr>
            <w:pStyle w:val="A54F467B1C31429BA2436363AAB83B6C2"/>
          </w:pPr>
          <w:r w:rsidRPr="009D167C">
            <w:rPr>
              <w:rStyle w:val="Textzstupnhosymbolu"/>
            </w:rPr>
            <w:t>Vyberte položku.</w:t>
          </w:r>
        </w:p>
      </w:docPartBody>
    </w:docPart>
    <w:docPart>
      <w:docPartPr>
        <w:name w:val="CEC53A4ECA0A4EF3A9346BD862A458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48B956-932F-4335-8A50-48A431C90BAD}"/>
      </w:docPartPr>
      <w:docPartBody>
        <w:p w:rsidR="003416BF" w:rsidRDefault="00E52862" w:rsidP="00E52862">
          <w:pPr>
            <w:pStyle w:val="CEC53A4ECA0A4EF3A9346BD862A4584B2"/>
          </w:pPr>
          <w:r w:rsidRPr="00B64015">
            <w:rPr>
              <w:szCs w:val="24"/>
            </w:rPr>
            <w:t>Vyberte položku.</w:t>
          </w:r>
        </w:p>
      </w:docPartBody>
    </w:docPart>
    <w:docPart>
      <w:docPartPr>
        <w:name w:val="1DCF071214BE48A7B813E874E464EF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B7AC3C-0524-4FEE-A78E-CB72C031C292}"/>
      </w:docPartPr>
      <w:docPartBody>
        <w:p w:rsidR="005A701B" w:rsidRDefault="00E52862" w:rsidP="00E52862">
          <w:pPr>
            <w:pStyle w:val="1DCF071214BE48A7B813E874E464EFB84"/>
          </w:pPr>
          <w:r w:rsidRPr="009D167C">
            <w:rPr>
              <w:rStyle w:val="Textzstupnhosymbolu"/>
            </w:rPr>
            <w:t>Vyberte položku.</w:t>
          </w:r>
        </w:p>
      </w:docPartBody>
    </w:docPart>
    <w:docPart>
      <w:docPartPr>
        <w:name w:val="3D0AF873ED664BF9AC170292218D31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695374-CA11-4932-A9E8-04D08497B0C9}"/>
      </w:docPartPr>
      <w:docPartBody>
        <w:p w:rsidR="005A701B" w:rsidRDefault="00E52862" w:rsidP="00E52862">
          <w:pPr>
            <w:pStyle w:val="3D0AF873ED664BF9AC170292218D315B4"/>
          </w:pPr>
          <w:r w:rsidRPr="009D167C">
            <w:rPr>
              <w:rStyle w:val="Textzstupnhosymbolu"/>
            </w:rPr>
            <w:t>Vyberte položku.</w:t>
          </w:r>
        </w:p>
      </w:docPartBody>
    </w:docPart>
    <w:docPart>
      <w:docPartPr>
        <w:name w:val="4B177C2B44BA44939B8775162C32E6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D46A5E-0070-4932-8AC7-9E4E7D6616AE}"/>
      </w:docPartPr>
      <w:docPartBody>
        <w:p w:rsidR="0099226B" w:rsidRDefault="002C4603" w:rsidP="002C4603">
          <w:pPr>
            <w:pStyle w:val="4B177C2B44BA44939B8775162C32E6BA"/>
          </w:pPr>
          <w:r w:rsidRPr="009D167C">
            <w:rPr>
              <w:rStyle w:val="Textzstupnhosymbolu"/>
            </w:rPr>
            <w:t>Vyberte položku.</w:t>
          </w:r>
        </w:p>
      </w:docPartBody>
    </w:docPart>
    <w:docPart>
      <w:docPartPr>
        <w:name w:val="0B60F2F6F60340A4984DDC85F930C0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43B336-840B-47C4-8F1E-3DE3D11064D2}"/>
      </w:docPartPr>
      <w:docPartBody>
        <w:p w:rsidR="0099226B" w:rsidRDefault="002C4603" w:rsidP="002C4603">
          <w:pPr>
            <w:pStyle w:val="0B60F2F6F60340A4984DDC85F930C093"/>
          </w:pPr>
          <w:r w:rsidRPr="00B64015">
            <w:rPr>
              <w:szCs w:val="24"/>
            </w:rPr>
            <w:t>Vyberte položku.</w:t>
          </w:r>
        </w:p>
      </w:docPartBody>
    </w:docPart>
    <w:docPart>
      <w:docPartPr>
        <w:name w:val="F9EF69D176864AB482D3C3F313F244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4C3BF5-7C62-4A14-A097-215D13018AAF}"/>
      </w:docPartPr>
      <w:docPartBody>
        <w:p w:rsidR="0099226B" w:rsidRDefault="00CD05DF">
          <w:pPr>
            <w:pStyle w:val="F9EF69D176864AB482D3C3F313F2444A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031040B5A0FE4E02822630F6F76AA7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44EA3A-B151-4F75-B799-30BFFB940F54}"/>
      </w:docPartPr>
      <w:docPartBody>
        <w:p w:rsidR="0099226B" w:rsidRDefault="00CD05DF">
          <w:pPr>
            <w:pStyle w:val="031040B5A0FE4E02822630F6F76AA7F0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C041ABF184E94A8C8CDAD7915C660E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9A3153-00C3-4A11-97DA-80792E6839D8}"/>
      </w:docPartPr>
      <w:docPartBody>
        <w:p w:rsidR="0099226B" w:rsidRDefault="00E52862">
          <w:pPr>
            <w:pStyle w:val="C041ABF184E94A8C8CDAD7915C660E0A"/>
          </w:pPr>
          <w:r w:rsidRPr="009D167C">
            <w:rPr>
              <w:rStyle w:val="Textzstupnhosymbolu"/>
            </w:rPr>
            <w:t>Vyberte položku.</w:t>
          </w:r>
        </w:p>
      </w:docPartBody>
    </w:docPart>
    <w:docPart>
      <w:docPartPr>
        <w:name w:val="08BB5FD2A48042BA8E9BEC9DC60537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845A94-8B7C-46FE-9A1E-A4D044A35061}"/>
      </w:docPartPr>
      <w:docPartBody>
        <w:p w:rsidR="0099226B" w:rsidRDefault="00495176">
          <w:pPr>
            <w:pStyle w:val="08BB5FD2A48042BA8E9BEC9DC60537D1"/>
          </w:pPr>
          <w:r w:rsidRPr="009D167C">
            <w:rPr>
              <w:rStyle w:val="Textzstupnhosymbolu"/>
            </w:rPr>
            <w:t>Vyberte položku.</w:t>
          </w:r>
        </w:p>
      </w:docPartBody>
    </w:docPart>
    <w:docPart>
      <w:docPartPr>
        <w:name w:val="C86599330C67467F881BE087EFD627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59DF8F-1BC2-408B-A6AA-A92440A11E4D}"/>
      </w:docPartPr>
      <w:docPartBody>
        <w:p w:rsidR="0099226B" w:rsidRDefault="00E52862">
          <w:pPr>
            <w:pStyle w:val="C86599330C67467F881BE087EFD62745"/>
          </w:pPr>
          <w:r w:rsidRPr="009D167C">
            <w:rPr>
              <w:rStyle w:val="Textzstupnhosymbolu"/>
            </w:rPr>
            <w:t>Vyberte položku.</w:t>
          </w:r>
        </w:p>
      </w:docPartBody>
    </w:docPart>
    <w:docPart>
      <w:docPartPr>
        <w:name w:val="1695DE311D694DFF8CAC68A0D92AAC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FF8B8A-63DF-4B3C-9E7F-90591FD8EA69}"/>
      </w:docPartPr>
      <w:docPartBody>
        <w:p w:rsidR="0099226B" w:rsidRDefault="0027704B">
          <w:pPr>
            <w:pStyle w:val="1695DE311D694DFF8CAC68A0D92AAC7C"/>
          </w:pPr>
          <w:r w:rsidRPr="009D167C">
            <w:rPr>
              <w:rStyle w:val="Textzstupnhosymbolu"/>
            </w:rPr>
            <w:t>Vyberte položku.</w:t>
          </w:r>
        </w:p>
      </w:docPartBody>
    </w:docPart>
    <w:docPart>
      <w:docPartPr>
        <w:name w:val="4B70541C8ED541998CDFD8450A3059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C0291A-75F7-4B33-948C-B9B81091D30F}"/>
      </w:docPartPr>
      <w:docPartBody>
        <w:p w:rsidR="0099226B" w:rsidRDefault="00CD05DF">
          <w:pPr>
            <w:pStyle w:val="4B70541C8ED541998CDFD8450A30593A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639139401D294833B5230B8C33020E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28FE23-75C5-4664-BA8B-DB7B6718E63E}"/>
      </w:docPartPr>
      <w:docPartBody>
        <w:p w:rsidR="0099226B" w:rsidRDefault="00E350E9">
          <w:pPr>
            <w:pStyle w:val="639139401D294833B5230B8C33020E1A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1938"/>
    <w:rsid w:val="00012AC8"/>
    <w:rsid w:val="00040989"/>
    <w:rsid w:val="00043723"/>
    <w:rsid w:val="00050DEC"/>
    <w:rsid w:val="000710B9"/>
    <w:rsid w:val="00116303"/>
    <w:rsid w:val="00151B17"/>
    <w:rsid w:val="00155106"/>
    <w:rsid w:val="001612F5"/>
    <w:rsid w:val="001F536F"/>
    <w:rsid w:val="0027704B"/>
    <w:rsid w:val="002C4603"/>
    <w:rsid w:val="003334B5"/>
    <w:rsid w:val="003416BF"/>
    <w:rsid w:val="003C1946"/>
    <w:rsid w:val="003D2BE6"/>
    <w:rsid w:val="00411D41"/>
    <w:rsid w:val="00413EA9"/>
    <w:rsid w:val="00470A4C"/>
    <w:rsid w:val="00495176"/>
    <w:rsid w:val="0049729F"/>
    <w:rsid w:val="00497A45"/>
    <w:rsid w:val="004B731D"/>
    <w:rsid w:val="004D74F0"/>
    <w:rsid w:val="005024E9"/>
    <w:rsid w:val="0057214E"/>
    <w:rsid w:val="005A701B"/>
    <w:rsid w:val="005C0E4B"/>
    <w:rsid w:val="005F058E"/>
    <w:rsid w:val="0063303A"/>
    <w:rsid w:val="00656EC5"/>
    <w:rsid w:val="0069239A"/>
    <w:rsid w:val="0075402B"/>
    <w:rsid w:val="00767512"/>
    <w:rsid w:val="007879F7"/>
    <w:rsid w:val="0080298D"/>
    <w:rsid w:val="00804297"/>
    <w:rsid w:val="00882C39"/>
    <w:rsid w:val="00895066"/>
    <w:rsid w:val="008D4943"/>
    <w:rsid w:val="008D5D68"/>
    <w:rsid w:val="0094594E"/>
    <w:rsid w:val="0099226B"/>
    <w:rsid w:val="009A30EA"/>
    <w:rsid w:val="00A10AFB"/>
    <w:rsid w:val="00A3722C"/>
    <w:rsid w:val="00A42764"/>
    <w:rsid w:val="00A439B0"/>
    <w:rsid w:val="00A676E8"/>
    <w:rsid w:val="00AB45CD"/>
    <w:rsid w:val="00AC6ED4"/>
    <w:rsid w:val="00AE192D"/>
    <w:rsid w:val="00B1270B"/>
    <w:rsid w:val="00B767DA"/>
    <w:rsid w:val="00B85836"/>
    <w:rsid w:val="00BD1C41"/>
    <w:rsid w:val="00C317A5"/>
    <w:rsid w:val="00C8210F"/>
    <w:rsid w:val="00C9074B"/>
    <w:rsid w:val="00CC05E0"/>
    <w:rsid w:val="00CD05DF"/>
    <w:rsid w:val="00CE2948"/>
    <w:rsid w:val="00D77C82"/>
    <w:rsid w:val="00DA3FA5"/>
    <w:rsid w:val="00DF02FF"/>
    <w:rsid w:val="00DF17DF"/>
    <w:rsid w:val="00E177D6"/>
    <w:rsid w:val="00E25D93"/>
    <w:rsid w:val="00E350E9"/>
    <w:rsid w:val="00E52862"/>
    <w:rsid w:val="00E72C48"/>
    <w:rsid w:val="00EA249D"/>
    <w:rsid w:val="00EA6E17"/>
    <w:rsid w:val="00EF74AC"/>
    <w:rsid w:val="00F36C60"/>
    <w:rsid w:val="00F53951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2C4603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E0D521E5A12D411AB99B3171F784E4CE">
    <w:name w:val="E0D521E5A12D411AB99B3171F784E4CE"/>
    <w:rsid w:val="00495176"/>
  </w:style>
  <w:style w:type="paragraph" w:customStyle="1" w:styleId="F1F4A04A646F432CAAB37D60C43BCBBB">
    <w:name w:val="F1F4A04A646F432CAAB37D60C43BCBBB"/>
    <w:rsid w:val="00495176"/>
  </w:style>
  <w:style w:type="paragraph" w:customStyle="1" w:styleId="F29D75CBC6FF4B4B96D24E18F03FB3BD">
    <w:name w:val="F29D75CBC6FF4B4B96D24E18F03FB3BD"/>
    <w:rsid w:val="00495176"/>
  </w:style>
  <w:style w:type="paragraph" w:customStyle="1" w:styleId="0C5E0658B7084E88AA63DABA05C637E0">
    <w:name w:val="0C5E0658B7084E88AA63DABA05C637E0"/>
    <w:rsid w:val="00495176"/>
  </w:style>
  <w:style w:type="paragraph" w:customStyle="1" w:styleId="8572B261966547A09BD5586816C4B8E1">
    <w:name w:val="8572B261966547A09BD5586816C4B8E1"/>
    <w:rsid w:val="00495176"/>
  </w:style>
  <w:style w:type="paragraph" w:customStyle="1" w:styleId="6841A6F4DC0943E6BB0C1D015B21A416">
    <w:name w:val="6841A6F4DC0943E6BB0C1D015B21A416"/>
    <w:rsid w:val="00495176"/>
  </w:style>
  <w:style w:type="paragraph" w:customStyle="1" w:styleId="ED3F24A3AA95435CA7DE5A8B2463B1E5">
    <w:name w:val="ED3F24A3AA95435CA7DE5A8B2463B1E5"/>
    <w:rsid w:val="00495176"/>
  </w:style>
  <w:style w:type="paragraph" w:customStyle="1" w:styleId="8B220E1D897F45FE92EEDA72FEDDB683">
    <w:name w:val="8B220E1D897F45FE92EEDA72FEDDB683"/>
    <w:rsid w:val="00495176"/>
  </w:style>
  <w:style w:type="paragraph" w:customStyle="1" w:styleId="D438860906B648E2BCE83A07273A3215">
    <w:name w:val="D438860906B648E2BCE83A07273A3215"/>
    <w:rsid w:val="00495176"/>
  </w:style>
  <w:style w:type="paragraph" w:customStyle="1" w:styleId="9A6F440D2FDA479E94A82EF2CE3180F4">
    <w:name w:val="9A6F440D2FDA479E94A82EF2CE3180F4"/>
    <w:rsid w:val="00495176"/>
  </w:style>
  <w:style w:type="paragraph" w:customStyle="1" w:styleId="CB8F7AE283D04E4295898CFBE495B0F2">
    <w:name w:val="CB8F7AE283D04E4295898CFBE495B0F2"/>
    <w:rsid w:val="00495176"/>
  </w:style>
  <w:style w:type="paragraph" w:customStyle="1" w:styleId="05DA228630654E11A61D9C66AA48453E">
    <w:name w:val="05DA228630654E11A61D9C66AA48453E"/>
    <w:rsid w:val="00495176"/>
  </w:style>
  <w:style w:type="paragraph" w:customStyle="1" w:styleId="CE69940D22EC4F2C88711EB565020E30">
    <w:name w:val="CE69940D22EC4F2C88711EB565020E30"/>
    <w:rsid w:val="00495176"/>
  </w:style>
  <w:style w:type="paragraph" w:customStyle="1" w:styleId="5AB7217E49AC448E9333483A79AD4DAD">
    <w:name w:val="5AB7217E49AC448E9333483A79AD4DAD"/>
    <w:rsid w:val="00116303"/>
  </w:style>
  <w:style w:type="paragraph" w:customStyle="1" w:styleId="E43BFAA5E79F43A488A1254B05C4E3BD">
    <w:name w:val="E43BFAA5E79F43A488A1254B05C4E3BD"/>
    <w:rsid w:val="00116303"/>
  </w:style>
  <w:style w:type="paragraph" w:customStyle="1" w:styleId="FD94EE659C984769B0309FC2CAD7F67D">
    <w:name w:val="FD94EE659C984769B0309FC2CAD7F67D"/>
    <w:rsid w:val="00116303"/>
  </w:style>
  <w:style w:type="paragraph" w:customStyle="1" w:styleId="04C50FA4BDD647708084266316A374DB">
    <w:name w:val="04C50FA4BDD647708084266316A374DB"/>
    <w:rsid w:val="00116303"/>
  </w:style>
  <w:style w:type="paragraph" w:customStyle="1" w:styleId="3C5EDE1010E447C88D9321EBF70093F6">
    <w:name w:val="3C5EDE1010E447C88D9321EBF70093F6"/>
    <w:rsid w:val="00116303"/>
  </w:style>
  <w:style w:type="paragraph" w:customStyle="1" w:styleId="3FA389DE949B4C83B0814E759D23C8D6">
    <w:name w:val="3FA389DE949B4C83B0814E759D23C8D6"/>
    <w:rsid w:val="00116303"/>
  </w:style>
  <w:style w:type="paragraph" w:customStyle="1" w:styleId="4E760AB09F40499D8AC3522B747F64E2">
    <w:name w:val="4E760AB09F40499D8AC3522B747F64E2"/>
    <w:rsid w:val="00116303"/>
  </w:style>
  <w:style w:type="paragraph" w:customStyle="1" w:styleId="AB0D4B77F6424AEDA7A6C451391CE916">
    <w:name w:val="AB0D4B77F6424AEDA7A6C451391CE916"/>
    <w:rsid w:val="00116303"/>
  </w:style>
  <w:style w:type="paragraph" w:customStyle="1" w:styleId="521E11BC965F41499E89376C20FCF114">
    <w:name w:val="521E11BC965F41499E89376C20FCF114"/>
    <w:rsid w:val="00116303"/>
  </w:style>
  <w:style w:type="paragraph" w:customStyle="1" w:styleId="894A772A0CD44F2DBE203D16AE6066DA">
    <w:name w:val="894A772A0CD44F2DBE203D16AE6066DA"/>
    <w:rsid w:val="00116303"/>
  </w:style>
  <w:style w:type="paragraph" w:customStyle="1" w:styleId="6958E355FDC24C1AA268AF2E9B16E759">
    <w:name w:val="6958E355FDC24C1AA268AF2E9B16E759"/>
    <w:rsid w:val="00116303"/>
  </w:style>
  <w:style w:type="paragraph" w:customStyle="1" w:styleId="C813D6DFCEB0465F92DA0E15083A09C0">
    <w:name w:val="C813D6DFCEB0465F92DA0E15083A09C0"/>
    <w:rsid w:val="00116303"/>
  </w:style>
  <w:style w:type="paragraph" w:customStyle="1" w:styleId="2F15493080B84E32BEE6FB216A6569E5">
    <w:name w:val="2F15493080B84E32BEE6FB216A6569E5"/>
    <w:rsid w:val="00116303"/>
  </w:style>
  <w:style w:type="paragraph" w:customStyle="1" w:styleId="EEB071B3CCD3406D94C95E9B567523F9">
    <w:name w:val="EEB071B3CCD3406D94C95E9B567523F9"/>
    <w:rsid w:val="00116303"/>
  </w:style>
  <w:style w:type="paragraph" w:customStyle="1" w:styleId="CBDF86CE0AE3435D9AAF429A7E36CAB2">
    <w:name w:val="CBDF86CE0AE3435D9AAF429A7E36CAB2"/>
    <w:rsid w:val="00116303"/>
  </w:style>
  <w:style w:type="paragraph" w:customStyle="1" w:styleId="766FDCDDBCBE4444A2054ED0BA535942">
    <w:name w:val="766FDCDDBCBE4444A2054ED0BA535942"/>
    <w:rsid w:val="00116303"/>
  </w:style>
  <w:style w:type="paragraph" w:customStyle="1" w:styleId="FB83F4436F0B43A980BAFF255B6A9303">
    <w:name w:val="FB83F4436F0B43A980BAFF255B6A9303"/>
    <w:rsid w:val="00116303"/>
  </w:style>
  <w:style w:type="paragraph" w:customStyle="1" w:styleId="690F63F153A546E78148BDE83DDCC7CE">
    <w:name w:val="690F63F153A546E78148BDE83DDCC7CE"/>
    <w:rsid w:val="00116303"/>
  </w:style>
  <w:style w:type="paragraph" w:customStyle="1" w:styleId="486F898445D84CF78FC9BB31540C6C83">
    <w:name w:val="486F898445D84CF78FC9BB31540C6C83"/>
    <w:rsid w:val="00116303"/>
  </w:style>
  <w:style w:type="paragraph" w:customStyle="1" w:styleId="2E6733CEBABD4BD3A44882D1E9758B55">
    <w:name w:val="2E6733CEBABD4BD3A44882D1E9758B55"/>
    <w:rsid w:val="00116303"/>
  </w:style>
  <w:style w:type="paragraph" w:customStyle="1" w:styleId="5DF564809DC9423586E6A4F8131A95E1">
    <w:name w:val="5DF564809DC9423586E6A4F8131A95E1"/>
    <w:rsid w:val="00116303"/>
  </w:style>
  <w:style w:type="paragraph" w:customStyle="1" w:styleId="E5358803229A496D8DC17E8A9E1F33EB">
    <w:name w:val="E5358803229A496D8DC17E8A9E1F33EB"/>
    <w:rsid w:val="00116303"/>
  </w:style>
  <w:style w:type="paragraph" w:customStyle="1" w:styleId="FBCF26C716C8403C983CB224E2963FB9">
    <w:name w:val="FBCF26C716C8403C983CB224E2963FB9"/>
    <w:rsid w:val="00116303"/>
  </w:style>
  <w:style w:type="paragraph" w:customStyle="1" w:styleId="C8C151F12A1C4705BFEB57E49E0C12E0">
    <w:name w:val="C8C151F12A1C4705BFEB57E49E0C12E0"/>
    <w:rsid w:val="00116303"/>
  </w:style>
  <w:style w:type="paragraph" w:customStyle="1" w:styleId="14A4574DB2774455A7A05EB066454ABB">
    <w:name w:val="14A4574DB2774455A7A05EB066454ABB"/>
    <w:rsid w:val="00116303"/>
  </w:style>
  <w:style w:type="paragraph" w:customStyle="1" w:styleId="12C0746AB05D4962879F5E29F2B3AF0C">
    <w:name w:val="12C0746AB05D4962879F5E29F2B3AF0C"/>
    <w:rsid w:val="00116303"/>
  </w:style>
  <w:style w:type="paragraph" w:customStyle="1" w:styleId="D7ED4416965E43869E906FE2D3354036">
    <w:name w:val="D7ED4416965E43869E906FE2D3354036"/>
    <w:rsid w:val="00116303"/>
  </w:style>
  <w:style w:type="paragraph" w:customStyle="1" w:styleId="23BECED1DCF747278B170F6989B8686E">
    <w:name w:val="23BECED1DCF747278B170F6989B8686E"/>
    <w:rsid w:val="00116303"/>
  </w:style>
  <w:style w:type="paragraph" w:customStyle="1" w:styleId="7BB74D46468A4109A9B832D61019265F">
    <w:name w:val="7BB74D46468A4109A9B832D61019265F"/>
    <w:rsid w:val="00116303"/>
  </w:style>
  <w:style w:type="paragraph" w:customStyle="1" w:styleId="1D5F815E288840418C3A6F6910BDF8F8">
    <w:name w:val="1D5F815E288840418C3A6F6910BDF8F8"/>
    <w:rsid w:val="00116303"/>
  </w:style>
  <w:style w:type="paragraph" w:customStyle="1" w:styleId="E90866F9E1CD4431862614AAFF7B24EB">
    <w:name w:val="E90866F9E1CD4431862614AAFF7B24EB"/>
    <w:rsid w:val="00116303"/>
  </w:style>
  <w:style w:type="paragraph" w:customStyle="1" w:styleId="101FC614D7B2430F8C57B57878A66D8E">
    <w:name w:val="101FC614D7B2430F8C57B57878A66D8E"/>
    <w:rsid w:val="00116303"/>
  </w:style>
  <w:style w:type="paragraph" w:customStyle="1" w:styleId="2002A7D2446043A6B3C182FE473EB2F3">
    <w:name w:val="2002A7D2446043A6B3C182FE473EB2F3"/>
    <w:rsid w:val="00116303"/>
  </w:style>
  <w:style w:type="paragraph" w:customStyle="1" w:styleId="E4AA576E33334226AF0166FC7D52424E">
    <w:name w:val="E4AA576E33334226AF0166FC7D52424E"/>
    <w:rsid w:val="00116303"/>
  </w:style>
  <w:style w:type="paragraph" w:customStyle="1" w:styleId="5E87D9A525354AA6A6C279A6BD903B44">
    <w:name w:val="5E87D9A525354AA6A6C279A6BD903B44"/>
    <w:rsid w:val="00EA6E17"/>
  </w:style>
  <w:style w:type="paragraph" w:customStyle="1" w:styleId="06B4D909CFE84168A5D7F1814D63BBD7">
    <w:name w:val="06B4D909CFE84168A5D7F1814D63BBD7"/>
    <w:rsid w:val="00E350E9"/>
  </w:style>
  <w:style w:type="paragraph" w:customStyle="1" w:styleId="AA6198B8A40845D5ACEF0B2B9A4C1086">
    <w:name w:val="AA6198B8A40845D5ACEF0B2B9A4C1086"/>
    <w:rsid w:val="00E350E9"/>
  </w:style>
  <w:style w:type="paragraph" w:customStyle="1" w:styleId="989989C275744D1D919F094554325874">
    <w:name w:val="989989C275744D1D919F094554325874"/>
    <w:rsid w:val="00E350E9"/>
  </w:style>
  <w:style w:type="paragraph" w:customStyle="1" w:styleId="D2DA0E84FC8C45A3BA59A47CDC2E813A">
    <w:name w:val="D2DA0E84FC8C45A3BA59A47CDC2E813A"/>
    <w:rsid w:val="0027704B"/>
  </w:style>
  <w:style w:type="paragraph" w:customStyle="1" w:styleId="32BD2375BCA64CE48C91357EA70F9A9A">
    <w:name w:val="32BD2375BCA64CE48C91357EA70F9A9A"/>
    <w:rsid w:val="0027704B"/>
  </w:style>
  <w:style w:type="paragraph" w:customStyle="1" w:styleId="B2E0856B410E47B6BC4A4D56B6E2BEFA">
    <w:name w:val="B2E0856B410E47B6BC4A4D56B6E2BEFA"/>
    <w:rsid w:val="0027704B"/>
  </w:style>
  <w:style w:type="paragraph" w:customStyle="1" w:styleId="1D3ECB6C2CDC45A6A5FFFE587E5F3CC4">
    <w:name w:val="1D3ECB6C2CDC45A6A5FFFE587E5F3CC4"/>
    <w:rsid w:val="0027704B"/>
  </w:style>
  <w:style w:type="paragraph" w:customStyle="1" w:styleId="0C807192D1D54A84A50A90276E7F94AA">
    <w:name w:val="0C807192D1D54A84A50A90276E7F94AA"/>
    <w:rsid w:val="0027704B"/>
  </w:style>
  <w:style w:type="paragraph" w:customStyle="1" w:styleId="97A84B785373426B97FE00CFE61E31C9">
    <w:name w:val="97A84B785373426B97FE00CFE61E31C9"/>
    <w:rsid w:val="0027704B"/>
  </w:style>
  <w:style w:type="paragraph" w:customStyle="1" w:styleId="A54F467B1C31429BA2436363AAB83B6C">
    <w:name w:val="A54F467B1C31429BA2436363AAB83B6C"/>
    <w:rsid w:val="0027704B"/>
  </w:style>
  <w:style w:type="paragraph" w:customStyle="1" w:styleId="6DB94ACF4B304AB78876FE8EC90D458D">
    <w:name w:val="6DB94ACF4B304AB78876FE8EC90D458D"/>
    <w:rsid w:val="0075402B"/>
  </w:style>
  <w:style w:type="paragraph" w:customStyle="1" w:styleId="F76E46BF4172420387D9D5AE54A90889">
    <w:name w:val="F76E46BF4172420387D9D5AE54A90889"/>
    <w:rsid w:val="0075402B"/>
  </w:style>
  <w:style w:type="paragraph" w:customStyle="1" w:styleId="2987541BA0F54569B8CD8D7C7C65508E">
    <w:name w:val="2987541BA0F54569B8CD8D7C7C65508E"/>
    <w:rsid w:val="0075402B"/>
  </w:style>
  <w:style w:type="paragraph" w:customStyle="1" w:styleId="314B6173B5B34E0C849E839F1A58EDAD">
    <w:name w:val="314B6173B5B34E0C849E839F1A58EDAD"/>
    <w:rsid w:val="0075402B"/>
  </w:style>
  <w:style w:type="paragraph" w:customStyle="1" w:styleId="691D3A8044D64623A43A631D44A07CC5">
    <w:name w:val="691D3A8044D64623A43A631D44A07CC5"/>
    <w:rsid w:val="00656EC5"/>
  </w:style>
  <w:style w:type="paragraph" w:customStyle="1" w:styleId="56DDBBF1FD904104A6FF79A472136AF9">
    <w:name w:val="56DDBBF1FD904104A6FF79A472136AF9"/>
    <w:rsid w:val="00656EC5"/>
  </w:style>
  <w:style w:type="paragraph" w:customStyle="1" w:styleId="8BF5AE2B9974444BB5DD8B1073474D9C">
    <w:name w:val="8BF5AE2B9974444BB5DD8B1073474D9C"/>
    <w:rsid w:val="00656EC5"/>
  </w:style>
  <w:style w:type="paragraph" w:customStyle="1" w:styleId="45DD5AFA8CD74660904C984558744399">
    <w:name w:val="45DD5AFA8CD74660904C984558744399"/>
    <w:rsid w:val="00656EC5"/>
  </w:style>
  <w:style w:type="paragraph" w:customStyle="1" w:styleId="714A477A3DEF4BC382288796F4E1AEF9">
    <w:name w:val="714A477A3DEF4BC382288796F4E1AEF9"/>
    <w:rsid w:val="00656EC5"/>
  </w:style>
  <w:style w:type="paragraph" w:customStyle="1" w:styleId="399BEE1F3727460687EB01DBB738E251">
    <w:name w:val="399BEE1F3727460687EB01DBB738E251"/>
    <w:rsid w:val="00CE2948"/>
  </w:style>
  <w:style w:type="paragraph" w:customStyle="1" w:styleId="236AC0468E3D4F1FA24DBD02BA0145E9">
    <w:name w:val="236AC0468E3D4F1FA24DBD02BA0145E9"/>
    <w:rsid w:val="00CE2948"/>
  </w:style>
  <w:style w:type="paragraph" w:customStyle="1" w:styleId="188C9268436C464A895FD612D57B26A8">
    <w:name w:val="188C9268436C464A895FD612D57B26A8"/>
    <w:rsid w:val="00CE2948"/>
  </w:style>
  <w:style w:type="paragraph" w:customStyle="1" w:styleId="0BA5B729DFB547F39F44619CF9F99D7F">
    <w:name w:val="0BA5B729DFB547F39F44619CF9F99D7F"/>
    <w:rsid w:val="00CE2948"/>
  </w:style>
  <w:style w:type="paragraph" w:customStyle="1" w:styleId="0149F5742E034A20A595A929D2D40797">
    <w:name w:val="0149F5742E034A20A595A929D2D40797"/>
    <w:rsid w:val="00CE2948"/>
  </w:style>
  <w:style w:type="paragraph" w:customStyle="1" w:styleId="5E282F494E6444C18778F837324D653B">
    <w:name w:val="5E282F494E6444C18778F837324D653B"/>
    <w:rsid w:val="00CE2948"/>
  </w:style>
  <w:style w:type="paragraph" w:customStyle="1" w:styleId="A2B15238A8574639B5E6A077940D4999">
    <w:name w:val="A2B15238A8574639B5E6A077940D4999"/>
    <w:rsid w:val="00CE2948"/>
  </w:style>
  <w:style w:type="paragraph" w:customStyle="1" w:styleId="01927CCD1DA34F969ADFA8522ECF31BC">
    <w:name w:val="01927CCD1DA34F969ADFA8522ECF31BC"/>
    <w:rsid w:val="00CE2948"/>
  </w:style>
  <w:style w:type="paragraph" w:customStyle="1" w:styleId="9C9D9C0678614E9197A4E25BD269B829">
    <w:name w:val="9C9D9C0678614E9197A4E25BD269B829"/>
    <w:rsid w:val="00CE2948"/>
  </w:style>
  <w:style w:type="paragraph" w:customStyle="1" w:styleId="D9A85F4743724B278E4B0E7C70F5ABE4">
    <w:name w:val="D9A85F4743724B278E4B0E7C70F5ABE4"/>
    <w:rsid w:val="00A439B0"/>
  </w:style>
  <w:style w:type="paragraph" w:customStyle="1" w:styleId="A819740287B54453B6AD97BF903371CA">
    <w:name w:val="A819740287B54453B6AD97BF903371CA"/>
    <w:rsid w:val="00A439B0"/>
  </w:style>
  <w:style w:type="paragraph" w:customStyle="1" w:styleId="74317EA013934F00BEE9D1D2601CEB0E">
    <w:name w:val="74317EA013934F00BEE9D1D2601CEB0E"/>
    <w:rsid w:val="0069239A"/>
  </w:style>
  <w:style w:type="paragraph" w:customStyle="1" w:styleId="CEC53A4ECA0A4EF3A9346BD862A4584B">
    <w:name w:val="CEC53A4ECA0A4EF3A9346BD862A4584B"/>
    <w:rsid w:val="0069239A"/>
  </w:style>
  <w:style w:type="paragraph" w:customStyle="1" w:styleId="31F43B6ECAC2498CBEDADB535809FB75">
    <w:name w:val="31F43B6ECAC2498CBEDADB535809FB75"/>
    <w:rsid w:val="00E52862"/>
  </w:style>
  <w:style w:type="paragraph" w:customStyle="1" w:styleId="14A7D836A20D419DBC8C9F987ABE3BA9">
    <w:name w:val="14A7D836A20D419DBC8C9F987ABE3BA9"/>
    <w:rsid w:val="00E52862"/>
  </w:style>
  <w:style w:type="paragraph" w:customStyle="1" w:styleId="D98D278115D0419D903AFDBA61486A4B1">
    <w:name w:val="D98D278115D0419D903AFDBA61486A4B1"/>
    <w:rsid w:val="00E52862"/>
    <w:rPr>
      <w:rFonts w:ascii="Times New Roman" w:hAnsi="Times New Roman"/>
      <w:sz w:val="24"/>
    </w:rPr>
  </w:style>
  <w:style w:type="paragraph" w:customStyle="1" w:styleId="E0D521E5A12D411AB99B3171F784E4CE1">
    <w:name w:val="E0D521E5A12D411AB99B3171F784E4CE1"/>
    <w:rsid w:val="00E52862"/>
    <w:rPr>
      <w:rFonts w:ascii="Times New Roman" w:hAnsi="Times New Roman"/>
      <w:sz w:val="24"/>
    </w:rPr>
  </w:style>
  <w:style w:type="paragraph" w:customStyle="1" w:styleId="F1F4A04A646F432CAAB37D60C43BCBBB1">
    <w:name w:val="F1F4A04A646F432CAAB37D60C43BCBBB1"/>
    <w:rsid w:val="00E52862"/>
    <w:rPr>
      <w:rFonts w:ascii="Times New Roman" w:hAnsi="Times New Roman"/>
      <w:sz w:val="24"/>
    </w:rPr>
  </w:style>
  <w:style w:type="paragraph" w:customStyle="1" w:styleId="D98D278115D0419D903AFDBA61486A4B2">
    <w:name w:val="D98D278115D0419D903AFDBA61486A4B2"/>
    <w:rsid w:val="00E52862"/>
    <w:rPr>
      <w:rFonts w:ascii="Times New Roman" w:hAnsi="Times New Roman"/>
      <w:sz w:val="24"/>
    </w:rPr>
  </w:style>
  <w:style w:type="paragraph" w:customStyle="1" w:styleId="E0D521E5A12D411AB99B3171F784E4CE2">
    <w:name w:val="E0D521E5A12D411AB99B3171F784E4CE2"/>
    <w:rsid w:val="00E52862"/>
    <w:rPr>
      <w:rFonts w:ascii="Times New Roman" w:hAnsi="Times New Roman"/>
      <w:sz w:val="24"/>
    </w:rPr>
  </w:style>
  <w:style w:type="paragraph" w:customStyle="1" w:styleId="F1F4A04A646F432CAAB37D60C43BCBBB2">
    <w:name w:val="F1F4A04A646F432CAAB37D60C43BCBBB2"/>
    <w:rsid w:val="00E52862"/>
    <w:rPr>
      <w:rFonts w:ascii="Times New Roman" w:hAnsi="Times New Roman"/>
      <w:sz w:val="24"/>
    </w:rPr>
  </w:style>
  <w:style w:type="paragraph" w:customStyle="1" w:styleId="D98D278115D0419D903AFDBA61486A4B3">
    <w:name w:val="D98D278115D0419D903AFDBA61486A4B3"/>
    <w:rsid w:val="00E52862"/>
    <w:rPr>
      <w:rFonts w:ascii="Times New Roman" w:hAnsi="Times New Roman"/>
      <w:sz w:val="24"/>
    </w:rPr>
  </w:style>
  <w:style w:type="paragraph" w:customStyle="1" w:styleId="E0D521E5A12D411AB99B3171F784E4CE3">
    <w:name w:val="E0D521E5A12D411AB99B3171F784E4CE3"/>
    <w:rsid w:val="00E52862"/>
    <w:rPr>
      <w:rFonts w:ascii="Times New Roman" w:hAnsi="Times New Roman"/>
      <w:sz w:val="24"/>
    </w:rPr>
  </w:style>
  <w:style w:type="paragraph" w:customStyle="1" w:styleId="F1F4A04A646F432CAAB37D60C43BCBBB3">
    <w:name w:val="F1F4A04A646F432CAAB37D60C43BCBBB3"/>
    <w:rsid w:val="00E52862"/>
    <w:rPr>
      <w:rFonts w:ascii="Times New Roman" w:hAnsi="Times New Roman"/>
      <w:sz w:val="24"/>
    </w:rPr>
  </w:style>
  <w:style w:type="paragraph" w:customStyle="1" w:styleId="D98D278115D0419D903AFDBA61486A4B4">
    <w:name w:val="D98D278115D0419D903AFDBA61486A4B4"/>
    <w:rsid w:val="00E52862"/>
    <w:rPr>
      <w:rFonts w:ascii="Times New Roman" w:hAnsi="Times New Roman"/>
      <w:sz w:val="24"/>
    </w:rPr>
  </w:style>
  <w:style w:type="paragraph" w:customStyle="1" w:styleId="E0D521E5A12D411AB99B3171F784E4CE4">
    <w:name w:val="E0D521E5A12D411AB99B3171F784E4CE4"/>
    <w:rsid w:val="00E52862"/>
    <w:rPr>
      <w:rFonts w:ascii="Times New Roman" w:hAnsi="Times New Roman"/>
      <w:sz w:val="24"/>
    </w:rPr>
  </w:style>
  <w:style w:type="paragraph" w:customStyle="1" w:styleId="F1F4A04A646F432CAAB37D60C43BCBBB4">
    <w:name w:val="F1F4A04A646F432CAAB37D60C43BCBBB4"/>
    <w:rsid w:val="00E52862"/>
    <w:rPr>
      <w:rFonts w:ascii="Times New Roman" w:hAnsi="Times New Roman"/>
      <w:sz w:val="24"/>
    </w:rPr>
  </w:style>
  <w:style w:type="paragraph" w:customStyle="1" w:styleId="D98D278115D0419D903AFDBA61486A4B5">
    <w:name w:val="D98D278115D0419D903AFDBA61486A4B5"/>
    <w:rsid w:val="00E52862"/>
    <w:rPr>
      <w:rFonts w:ascii="Times New Roman" w:hAnsi="Times New Roman"/>
      <w:sz w:val="24"/>
    </w:rPr>
  </w:style>
  <w:style w:type="paragraph" w:customStyle="1" w:styleId="E0D521E5A12D411AB99B3171F784E4CE5">
    <w:name w:val="E0D521E5A12D411AB99B3171F784E4CE5"/>
    <w:rsid w:val="00E52862"/>
    <w:rPr>
      <w:rFonts w:ascii="Times New Roman" w:hAnsi="Times New Roman"/>
      <w:sz w:val="24"/>
    </w:rPr>
  </w:style>
  <w:style w:type="paragraph" w:customStyle="1" w:styleId="F1F4A04A646F432CAAB37D60C43BCBBB5">
    <w:name w:val="F1F4A04A646F432CAAB37D60C43BCBBB5"/>
    <w:rsid w:val="00E52862"/>
    <w:rPr>
      <w:rFonts w:ascii="Times New Roman" w:hAnsi="Times New Roman"/>
      <w:sz w:val="24"/>
    </w:rPr>
  </w:style>
  <w:style w:type="paragraph" w:customStyle="1" w:styleId="D98D278115D0419D903AFDBA61486A4B6">
    <w:name w:val="D98D278115D0419D903AFDBA61486A4B6"/>
    <w:rsid w:val="00E52862"/>
    <w:rPr>
      <w:rFonts w:ascii="Times New Roman" w:hAnsi="Times New Roman"/>
      <w:sz w:val="24"/>
    </w:rPr>
  </w:style>
  <w:style w:type="paragraph" w:customStyle="1" w:styleId="E0D521E5A12D411AB99B3171F784E4CE6">
    <w:name w:val="E0D521E5A12D411AB99B3171F784E4CE6"/>
    <w:rsid w:val="00E52862"/>
    <w:rPr>
      <w:rFonts w:ascii="Times New Roman" w:hAnsi="Times New Roman"/>
      <w:sz w:val="24"/>
    </w:rPr>
  </w:style>
  <w:style w:type="paragraph" w:customStyle="1" w:styleId="F1F4A04A646F432CAAB37D60C43BCBBB6">
    <w:name w:val="F1F4A04A646F432CAAB37D60C43BCBBB6"/>
    <w:rsid w:val="00E52862"/>
    <w:rPr>
      <w:rFonts w:ascii="Times New Roman" w:hAnsi="Times New Roman"/>
      <w:sz w:val="24"/>
    </w:rPr>
  </w:style>
  <w:style w:type="paragraph" w:customStyle="1" w:styleId="31F43B6ECAC2498CBEDADB535809FB751">
    <w:name w:val="31F43B6ECAC2498CBEDADB535809FB751"/>
    <w:rsid w:val="00E52862"/>
    <w:rPr>
      <w:rFonts w:ascii="Times New Roman" w:hAnsi="Times New Roman"/>
      <w:sz w:val="24"/>
    </w:rPr>
  </w:style>
  <w:style w:type="paragraph" w:customStyle="1" w:styleId="14CEE918E04849748AA82F0BCA8BD8001">
    <w:name w:val="14CEE918E04849748AA82F0BCA8BD8001"/>
    <w:rsid w:val="00E52862"/>
    <w:rPr>
      <w:rFonts w:ascii="Times New Roman" w:hAnsi="Times New Roman"/>
      <w:sz w:val="24"/>
    </w:rPr>
  </w:style>
  <w:style w:type="paragraph" w:customStyle="1" w:styleId="F29D75CBC6FF4B4B96D24E18F03FB3BD1">
    <w:name w:val="F29D75CBC6FF4B4B96D24E18F03FB3BD1"/>
    <w:rsid w:val="00E52862"/>
    <w:rPr>
      <w:rFonts w:ascii="Times New Roman" w:hAnsi="Times New Roman"/>
      <w:sz w:val="24"/>
    </w:rPr>
  </w:style>
  <w:style w:type="paragraph" w:customStyle="1" w:styleId="0C5E0658B7084E88AA63DABA05C637E01">
    <w:name w:val="0C5E0658B7084E88AA63DABA05C637E01"/>
    <w:rsid w:val="00E52862"/>
    <w:rPr>
      <w:rFonts w:ascii="Times New Roman" w:hAnsi="Times New Roman"/>
      <w:sz w:val="24"/>
    </w:rPr>
  </w:style>
  <w:style w:type="paragraph" w:customStyle="1" w:styleId="8572B261966547A09BD5586816C4B8E11">
    <w:name w:val="8572B261966547A09BD5586816C4B8E11"/>
    <w:rsid w:val="00E52862"/>
    <w:rPr>
      <w:rFonts w:ascii="Times New Roman" w:hAnsi="Times New Roman"/>
      <w:sz w:val="24"/>
    </w:rPr>
  </w:style>
  <w:style w:type="paragraph" w:customStyle="1" w:styleId="6841A6F4DC0943E6BB0C1D015B21A4161">
    <w:name w:val="6841A6F4DC0943E6BB0C1D015B21A4161"/>
    <w:rsid w:val="00E52862"/>
    <w:rPr>
      <w:rFonts w:ascii="Times New Roman" w:hAnsi="Times New Roman"/>
      <w:sz w:val="24"/>
    </w:rPr>
  </w:style>
  <w:style w:type="paragraph" w:customStyle="1" w:styleId="ED3F24A3AA95435CA7DE5A8B2463B1E51">
    <w:name w:val="ED3F24A3AA95435CA7DE5A8B2463B1E51"/>
    <w:rsid w:val="00E52862"/>
    <w:rPr>
      <w:rFonts w:ascii="Times New Roman" w:hAnsi="Times New Roman"/>
      <w:sz w:val="24"/>
    </w:rPr>
  </w:style>
  <w:style w:type="paragraph" w:customStyle="1" w:styleId="8B220E1D897F45FE92EEDA72FEDDB6831">
    <w:name w:val="8B220E1D897F45FE92EEDA72FEDDB6831"/>
    <w:rsid w:val="00E52862"/>
    <w:rPr>
      <w:rFonts w:ascii="Times New Roman" w:hAnsi="Times New Roman"/>
      <w:sz w:val="24"/>
    </w:rPr>
  </w:style>
  <w:style w:type="paragraph" w:customStyle="1" w:styleId="D438860906B648E2BCE83A07273A32151">
    <w:name w:val="D438860906B648E2BCE83A07273A32151"/>
    <w:rsid w:val="00E52862"/>
    <w:rPr>
      <w:rFonts w:ascii="Times New Roman" w:hAnsi="Times New Roman"/>
      <w:sz w:val="24"/>
    </w:rPr>
  </w:style>
  <w:style w:type="paragraph" w:customStyle="1" w:styleId="9A6F440D2FDA479E94A82EF2CE3180F41">
    <w:name w:val="9A6F440D2FDA479E94A82EF2CE3180F41"/>
    <w:rsid w:val="00E52862"/>
    <w:rPr>
      <w:rFonts w:ascii="Times New Roman" w:hAnsi="Times New Roman"/>
      <w:sz w:val="24"/>
    </w:rPr>
  </w:style>
  <w:style w:type="paragraph" w:customStyle="1" w:styleId="CB8F7AE283D04E4295898CFBE495B0F21">
    <w:name w:val="CB8F7AE283D04E4295898CFBE495B0F21"/>
    <w:rsid w:val="00E52862"/>
    <w:rPr>
      <w:rFonts w:ascii="Times New Roman" w:hAnsi="Times New Roman"/>
      <w:sz w:val="24"/>
    </w:rPr>
  </w:style>
  <w:style w:type="paragraph" w:customStyle="1" w:styleId="1DCF071214BE48A7B813E874E464EFB8">
    <w:name w:val="1DCF071214BE48A7B813E874E464EFB8"/>
    <w:rsid w:val="00E52862"/>
    <w:rPr>
      <w:rFonts w:ascii="Times New Roman" w:hAnsi="Times New Roman"/>
      <w:sz w:val="24"/>
    </w:rPr>
  </w:style>
  <w:style w:type="paragraph" w:customStyle="1" w:styleId="3D0AF873ED664BF9AC170292218D315B">
    <w:name w:val="3D0AF873ED664BF9AC170292218D315B"/>
    <w:rsid w:val="00E52862"/>
    <w:rPr>
      <w:rFonts w:ascii="Times New Roman" w:hAnsi="Times New Roman"/>
      <w:sz w:val="24"/>
    </w:rPr>
  </w:style>
  <w:style w:type="paragraph" w:customStyle="1" w:styleId="65992B68D46840D799F2A38BDCCC589D">
    <w:name w:val="65992B68D46840D799F2A38BDCCC589D"/>
    <w:rsid w:val="00E52862"/>
    <w:rPr>
      <w:rFonts w:ascii="Times New Roman" w:hAnsi="Times New Roman"/>
      <w:sz w:val="24"/>
    </w:rPr>
  </w:style>
  <w:style w:type="paragraph" w:customStyle="1" w:styleId="74317EA013934F00BEE9D1D2601CEB0E1">
    <w:name w:val="74317EA013934F00BEE9D1D2601CEB0E1"/>
    <w:rsid w:val="00E52862"/>
    <w:rPr>
      <w:rFonts w:ascii="Times New Roman" w:hAnsi="Times New Roman"/>
      <w:sz w:val="24"/>
    </w:rPr>
  </w:style>
  <w:style w:type="paragraph" w:customStyle="1" w:styleId="32BD2375BCA64CE48C91357EA70F9A9A1">
    <w:name w:val="32BD2375BCA64CE48C91357EA70F9A9A1"/>
    <w:rsid w:val="00E52862"/>
    <w:rPr>
      <w:rFonts w:ascii="Times New Roman" w:hAnsi="Times New Roman"/>
      <w:sz w:val="24"/>
    </w:rPr>
  </w:style>
  <w:style w:type="paragraph" w:customStyle="1" w:styleId="B2E0856B410E47B6BC4A4D56B6E2BEFA1">
    <w:name w:val="B2E0856B410E47B6BC4A4D56B6E2BEFA1"/>
    <w:rsid w:val="00E52862"/>
    <w:rPr>
      <w:rFonts w:ascii="Times New Roman" w:hAnsi="Times New Roman"/>
      <w:sz w:val="24"/>
    </w:rPr>
  </w:style>
  <w:style w:type="paragraph" w:customStyle="1" w:styleId="D98D278115D0419D903AFDBA61486A4B7">
    <w:name w:val="D98D278115D0419D903AFDBA61486A4B7"/>
    <w:rsid w:val="00E52862"/>
    <w:rPr>
      <w:rFonts w:ascii="Times New Roman" w:hAnsi="Times New Roman"/>
      <w:sz w:val="24"/>
    </w:rPr>
  </w:style>
  <w:style w:type="paragraph" w:customStyle="1" w:styleId="E0D521E5A12D411AB99B3171F784E4CE7">
    <w:name w:val="E0D521E5A12D411AB99B3171F784E4CE7"/>
    <w:rsid w:val="00E52862"/>
    <w:rPr>
      <w:rFonts w:ascii="Times New Roman" w:hAnsi="Times New Roman"/>
      <w:sz w:val="24"/>
    </w:rPr>
  </w:style>
  <w:style w:type="paragraph" w:customStyle="1" w:styleId="F1F4A04A646F432CAAB37D60C43BCBBB7">
    <w:name w:val="F1F4A04A646F432CAAB37D60C43BCBBB7"/>
    <w:rsid w:val="00E52862"/>
    <w:rPr>
      <w:rFonts w:ascii="Times New Roman" w:hAnsi="Times New Roman"/>
      <w:sz w:val="24"/>
    </w:rPr>
  </w:style>
  <w:style w:type="paragraph" w:customStyle="1" w:styleId="31F43B6ECAC2498CBEDADB535809FB752">
    <w:name w:val="31F43B6ECAC2498CBEDADB535809FB752"/>
    <w:rsid w:val="00E52862"/>
    <w:rPr>
      <w:rFonts w:ascii="Times New Roman" w:hAnsi="Times New Roman"/>
      <w:sz w:val="24"/>
    </w:rPr>
  </w:style>
  <w:style w:type="paragraph" w:customStyle="1" w:styleId="14CEE918E04849748AA82F0BCA8BD8002">
    <w:name w:val="14CEE918E04849748AA82F0BCA8BD8002"/>
    <w:rsid w:val="00E52862"/>
    <w:rPr>
      <w:rFonts w:ascii="Times New Roman" w:hAnsi="Times New Roman"/>
      <w:sz w:val="24"/>
    </w:rPr>
  </w:style>
  <w:style w:type="paragraph" w:customStyle="1" w:styleId="F29D75CBC6FF4B4B96D24E18F03FB3BD2">
    <w:name w:val="F29D75CBC6FF4B4B96D24E18F03FB3BD2"/>
    <w:rsid w:val="00E52862"/>
    <w:rPr>
      <w:rFonts w:ascii="Times New Roman" w:hAnsi="Times New Roman"/>
      <w:sz w:val="24"/>
    </w:rPr>
  </w:style>
  <w:style w:type="paragraph" w:customStyle="1" w:styleId="0C5E0658B7084E88AA63DABA05C637E02">
    <w:name w:val="0C5E0658B7084E88AA63DABA05C637E02"/>
    <w:rsid w:val="00E52862"/>
    <w:rPr>
      <w:rFonts w:ascii="Times New Roman" w:hAnsi="Times New Roman"/>
      <w:sz w:val="24"/>
    </w:rPr>
  </w:style>
  <w:style w:type="paragraph" w:customStyle="1" w:styleId="8572B261966547A09BD5586816C4B8E12">
    <w:name w:val="8572B261966547A09BD5586816C4B8E12"/>
    <w:rsid w:val="00E52862"/>
    <w:rPr>
      <w:rFonts w:ascii="Times New Roman" w:hAnsi="Times New Roman"/>
      <w:sz w:val="24"/>
    </w:rPr>
  </w:style>
  <w:style w:type="paragraph" w:customStyle="1" w:styleId="6841A6F4DC0943E6BB0C1D015B21A4162">
    <w:name w:val="6841A6F4DC0943E6BB0C1D015B21A4162"/>
    <w:rsid w:val="00E52862"/>
    <w:rPr>
      <w:rFonts w:ascii="Times New Roman" w:hAnsi="Times New Roman"/>
      <w:sz w:val="24"/>
    </w:rPr>
  </w:style>
  <w:style w:type="paragraph" w:customStyle="1" w:styleId="ED3F24A3AA95435CA7DE5A8B2463B1E52">
    <w:name w:val="ED3F24A3AA95435CA7DE5A8B2463B1E52"/>
    <w:rsid w:val="00E52862"/>
    <w:rPr>
      <w:rFonts w:ascii="Times New Roman" w:hAnsi="Times New Roman"/>
      <w:sz w:val="24"/>
    </w:rPr>
  </w:style>
  <w:style w:type="paragraph" w:customStyle="1" w:styleId="8B220E1D897F45FE92EEDA72FEDDB6832">
    <w:name w:val="8B220E1D897F45FE92EEDA72FEDDB6832"/>
    <w:rsid w:val="00E52862"/>
    <w:rPr>
      <w:rFonts w:ascii="Times New Roman" w:hAnsi="Times New Roman"/>
      <w:sz w:val="24"/>
    </w:rPr>
  </w:style>
  <w:style w:type="paragraph" w:customStyle="1" w:styleId="D438860906B648E2BCE83A07273A32152">
    <w:name w:val="D438860906B648E2BCE83A07273A32152"/>
    <w:rsid w:val="00E52862"/>
    <w:rPr>
      <w:rFonts w:ascii="Times New Roman" w:hAnsi="Times New Roman"/>
      <w:sz w:val="24"/>
    </w:rPr>
  </w:style>
  <w:style w:type="paragraph" w:customStyle="1" w:styleId="9A6F440D2FDA479E94A82EF2CE3180F42">
    <w:name w:val="9A6F440D2FDA479E94A82EF2CE3180F42"/>
    <w:rsid w:val="00E52862"/>
    <w:rPr>
      <w:rFonts w:ascii="Times New Roman" w:hAnsi="Times New Roman"/>
      <w:sz w:val="24"/>
    </w:rPr>
  </w:style>
  <w:style w:type="paragraph" w:customStyle="1" w:styleId="CB8F7AE283D04E4295898CFBE495B0F22">
    <w:name w:val="CB8F7AE283D04E4295898CFBE495B0F22"/>
    <w:rsid w:val="00E52862"/>
    <w:rPr>
      <w:rFonts w:ascii="Times New Roman" w:hAnsi="Times New Roman"/>
      <w:sz w:val="24"/>
    </w:rPr>
  </w:style>
  <w:style w:type="paragraph" w:customStyle="1" w:styleId="1DCF071214BE48A7B813E874E464EFB81">
    <w:name w:val="1DCF071214BE48A7B813E874E464EFB81"/>
    <w:rsid w:val="00E52862"/>
    <w:rPr>
      <w:rFonts w:ascii="Times New Roman" w:hAnsi="Times New Roman"/>
      <w:sz w:val="24"/>
    </w:rPr>
  </w:style>
  <w:style w:type="paragraph" w:customStyle="1" w:styleId="3D0AF873ED664BF9AC170292218D315B1">
    <w:name w:val="3D0AF873ED664BF9AC170292218D315B1"/>
    <w:rsid w:val="00E52862"/>
    <w:rPr>
      <w:rFonts w:ascii="Times New Roman" w:hAnsi="Times New Roman"/>
      <w:sz w:val="24"/>
    </w:rPr>
  </w:style>
  <w:style w:type="paragraph" w:customStyle="1" w:styleId="65992B68D46840D799F2A38BDCCC589D1">
    <w:name w:val="65992B68D46840D799F2A38BDCCC589D1"/>
    <w:rsid w:val="00E52862"/>
    <w:rPr>
      <w:rFonts w:ascii="Times New Roman" w:hAnsi="Times New Roman"/>
      <w:sz w:val="24"/>
    </w:rPr>
  </w:style>
  <w:style w:type="paragraph" w:customStyle="1" w:styleId="74317EA013934F00BEE9D1D2601CEB0E2">
    <w:name w:val="74317EA013934F00BEE9D1D2601CEB0E2"/>
    <w:rsid w:val="00E52862"/>
    <w:rPr>
      <w:rFonts w:ascii="Times New Roman" w:hAnsi="Times New Roman"/>
      <w:sz w:val="24"/>
    </w:rPr>
  </w:style>
  <w:style w:type="paragraph" w:customStyle="1" w:styleId="32BD2375BCA64CE48C91357EA70F9A9A2">
    <w:name w:val="32BD2375BCA64CE48C91357EA70F9A9A2"/>
    <w:rsid w:val="00E52862"/>
    <w:rPr>
      <w:rFonts w:ascii="Times New Roman" w:hAnsi="Times New Roman"/>
      <w:sz w:val="24"/>
    </w:rPr>
  </w:style>
  <w:style w:type="paragraph" w:customStyle="1" w:styleId="B2E0856B410E47B6BC4A4D56B6E2BEFA2">
    <w:name w:val="B2E0856B410E47B6BC4A4D56B6E2BEFA2"/>
    <w:rsid w:val="00E52862"/>
    <w:rPr>
      <w:rFonts w:ascii="Times New Roman" w:hAnsi="Times New Roman"/>
      <w:sz w:val="24"/>
    </w:rPr>
  </w:style>
  <w:style w:type="paragraph" w:customStyle="1" w:styleId="D98D278115D0419D903AFDBA61486A4B8">
    <w:name w:val="D98D278115D0419D903AFDBA61486A4B8"/>
    <w:rsid w:val="00E52862"/>
    <w:rPr>
      <w:rFonts w:ascii="Times New Roman" w:hAnsi="Times New Roman"/>
      <w:sz w:val="24"/>
    </w:rPr>
  </w:style>
  <w:style w:type="paragraph" w:customStyle="1" w:styleId="E0D521E5A12D411AB99B3171F784E4CE8">
    <w:name w:val="E0D521E5A12D411AB99B3171F784E4CE8"/>
    <w:rsid w:val="00E52862"/>
    <w:rPr>
      <w:rFonts w:ascii="Times New Roman" w:hAnsi="Times New Roman"/>
      <w:sz w:val="24"/>
    </w:rPr>
  </w:style>
  <w:style w:type="paragraph" w:customStyle="1" w:styleId="F1F4A04A646F432CAAB37D60C43BCBBB8">
    <w:name w:val="F1F4A04A646F432CAAB37D60C43BCBBB8"/>
    <w:rsid w:val="00E52862"/>
    <w:rPr>
      <w:rFonts w:ascii="Times New Roman" w:hAnsi="Times New Roman"/>
      <w:sz w:val="24"/>
    </w:rPr>
  </w:style>
  <w:style w:type="paragraph" w:customStyle="1" w:styleId="31F43B6ECAC2498CBEDADB535809FB753">
    <w:name w:val="31F43B6ECAC2498CBEDADB535809FB753"/>
    <w:rsid w:val="00E52862"/>
    <w:rPr>
      <w:rFonts w:ascii="Times New Roman" w:hAnsi="Times New Roman"/>
      <w:sz w:val="24"/>
    </w:rPr>
  </w:style>
  <w:style w:type="paragraph" w:customStyle="1" w:styleId="14CEE918E04849748AA82F0BCA8BD8003">
    <w:name w:val="14CEE918E04849748AA82F0BCA8BD8003"/>
    <w:rsid w:val="00E52862"/>
    <w:rPr>
      <w:rFonts w:ascii="Times New Roman" w:hAnsi="Times New Roman"/>
      <w:sz w:val="24"/>
    </w:rPr>
  </w:style>
  <w:style w:type="paragraph" w:customStyle="1" w:styleId="F29D75CBC6FF4B4B96D24E18F03FB3BD3">
    <w:name w:val="F29D75CBC6FF4B4B96D24E18F03FB3BD3"/>
    <w:rsid w:val="00E52862"/>
    <w:rPr>
      <w:rFonts w:ascii="Times New Roman" w:hAnsi="Times New Roman"/>
      <w:sz w:val="24"/>
    </w:rPr>
  </w:style>
  <w:style w:type="paragraph" w:customStyle="1" w:styleId="0C5E0658B7084E88AA63DABA05C637E03">
    <w:name w:val="0C5E0658B7084E88AA63DABA05C637E03"/>
    <w:rsid w:val="00E52862"/>
    <w:rPr>
      <w:rFonts w:ascii="Times New Roman" w:hAnsi="Times New Roman"/>
      <w:sz w:val="24"/>
    </w:rPr>
  </w:style>
  <w:style w:type="paragraph" w:customStyle="1" w:styleId="8572B261966547A09BD5586816C4B8E13">
    <w:name w:val="8572B261966547A09BD5586816C4B8E13"/>
    <w:rsid w:val="00E52862"/>
    <w:rPr>
      <w:rFonts w:ascii="Times New Roman" w:hAnsi="Times New Roman"/>
      <w:sz w:val="24"/>
    </w:rPr>
  </w:style>
  <w:style w:type="paragraph" w:customStyle="1" w:styleId="6841A6F4DC0943E6BB0C1D015B21A4163">
    <w:name w:val="6841A6F4DC0943E6BB0C1D015B21A4163"/>
    <w:rsid w:val="00E52862"/>
    <w:rPr>
      <w:rFonts w:ascii="Times New Roman" w:hAnsi="Times New Roman"/>
      <w:sz w:val="24"/>
    </w:rPr>
  </w:style>
  <w:style w:type="paragraph" w:customStyle="1" w:styleId="ED3F24A3AA95435CA7DE5A8B2463B1E53">
    <w:name w:val="ED3F24A3AA95435CA7DE5A8B2463B1E53"/>
    <w:rsid w:val="00E52862"/>
    <w:rPr>
      <w:rFonts w:ascii="Times New Roman" w:hAnsi="Times New Roman"/>
      <w:sz w:val="24"/>
    </w:rPr>
  </w:style>
  <w:style w:type="paragraph" w:customStyle="1" w:styleId="8B220E1D897F45FE92EEDA72FEDDB6833">
    <w:name w:val="8B220E1D897F45FE92EEDA72FEDDB6833"/>
    <w:rsid w:val="00E52862"/>
    <w:rPr>
      <w:rFonts w:ascii="Times New Roman" w:hAnsi="Times New Roman"/>
      <w:sz w:val="24"/>
    </w:rPr>
  </w:style>
  <w:style w:type="paragraph" w:customStyle="1" w:styleId="D438860906B648E2BCE83A07273A32153">
    <w:name w:val="D438860906B648E2BCE83A07273A32153"/>
    <w:rsid w:val="00E52862"/>
    <w:rPr>
      <w:rFonts w:ascii="Times New Roman" w:hAnsi="Times New Roman"/>
      <w:sz w:val="24"/>
    </w:rPr>
  </w:style>
  <w:style w:type="paragraph" w:customStyle="1" w:styleId="9A6F440D2FDA479E94A82EF2CE3180F43">
    <w:name w:val="9A6F440D2FDA479E94A82EF2CE3180F43"/>
    <w:rsid w:val="00E52862"/>
    <w:rPr>
      <w:rFonts w:ascii="Times New Roman" w:hAnsi="Times New Roman"/>
      <w:sz w:val="24"/>
    </w:rPr>
  </w:style>
  <w:style w:type="paragraph" w:customStyle="1" w:styleId="CB8F7AE283D04E4295898CFBE495B0F23">
    <w:name w:val="CB8F7AE283D04E4295898CFBE495B0F23"/>
    <w:rsid w:val="00E52862"/>
    <w:rPr>
      <w:rFonts w:ascii="Times New Roman" w:hAnsi="Times New Roman"/>
      <w:sz w:val="24"/>
    </w:rPr>
  </w:style>
  <w:style w:type="paragraph" w:customStyle="1" w:styleId="1DCF071214BE48A7B813E874E464EFB82">
    <w:name w:val="1DCF071214BE48A7B813E874E464EFB82"/>
    <w:rsid w:val="00E52862"/>
    <w:rPr>
      <w:rFonts w:ascii="Times New Roman" w:hAnsi="Times New Roman"/>
      <w:sz w:val="24"/>
    </w:rPr>
  </w:style>
  <w:style w:type="paragraph" w:customStyle="1" w:styleId="3D0AF873ED664BF9AC170292218D315B2">
    <w:name w:val="3D0AF873ED664BF9AC170292218D315B2"/>
    <w:rsid w:val="00E52862"/>
    <w:rPr>
      <w:rFonts w:ascii="Times New Roman" w:hAnsi="Times New Roman"/>
      <w:sz w:val="24"/>
    </w:rPr>
  </w:style>
  <w:style w:type="paragraph" w:customStyle="1" w:styleId="65992B68D46840D799F2A38BDCCC589D2">
    <w:name w:val="65992B68D46840D799F2A38BDCCC589D2"/>
    <w:rsid w:val="00E52862"/>
    <w:rPr>
      <w:rFonts w:ascii="Times New Roman" w:hAnsi="Times New Roman"/>
      <w:sz w:val="24"/>
    </w:rPr>
  </w:style>
  <w:style w:type="paragraph" w:customStyle="1" w:styleId="74317EA013934F00BEE9D1D2601CEB0E3">
    <w:name w:val="74317EA013934F00BEE9D1D2601CEB0E3"/>
    <w:rsid w:val="00E52862"/>
    <w:rPr>
      <w:rFonts w:ascii="Times New Roman" w:hAnsi="Times New Roman"/>
      <w:sz w:val="24"/>
    </w:rPr>
  </w:style>
  <w:style w:type="paragraph" w:customStyle="1" w:styleId="32BD2375BCA64CE48C91357EA70F9A9A3">
    <w:name w:val="32BD2375BCA64CE48C91357EA70F9A9A3"/>
    <w:rsid w:val="00E52862"/>
    <w:rPr>
      <w:rFonts w:ascii="Times New Roman" w:hAnsi="Times New Roman"/>
      <w:sz w:val="24"/>
    </w:rPr>
  </w:style>
  <w:style w:type="paragraph" w:customStyle="1" w:styleId="B2E0856B410E47B6BC4A4D56B6E2BEFA3">
    <w:name w:val="B2E0856B410E47B6BC4A4D56B6E2BEFA3"/>
    <w:rsid w:val="00E52862"/>
    <w:rPr>
      <w:rFonts w:ascii="Times New Roman" w:hAnsi="Times New Roman"/>
      <w:sz w:val="24"/>
    </w:rPr>
  </w:style>
  <w:style w:type="paragraph" w:customStyle="1" w:styleId="D98D278115D0419D903AFDBA61486A4B9">
    <w:name w:val="D98D278115D0419D903AFDBA61486A4B9"/>
    <w:rsid w:val="00E52862"/>
    <w:rPr>
      <w:rFonts w:ascii="Times New Roman" w:hAnsi="Times New Roman"/>
      <w:sz w:val="24"/>
    </w:rPr>
  </w:style>
  <w:style w:type="paragraph" w:customStyle="1" w:styleId="E0D521E5A12D411AB99B3171F784E4CE9">
    <w:name w:val="E0D521E5A12D411AB99B3171F784E4CE9"/>
    <w:rsid w:val="00E52862"/>
    <w:rPr>
      <w:rFonts w:ascii="Times New Roman" w:hAnsi="Times New Roman"/>
      <w:sz w:val="24"/>
    </w:rPr>
  </w:style>
  <w:style w:type="paragraph" w:customStyle="1" w:styleId="F1F4A04A646F432CAAB37D60C43BCBBB9">
    <w:name w:val="F1F4A04A646F432CAAB37D60C43BCBBB9"/>
    <w:rsid w:val="00E52862"/>
    <w:rPr>
      <w:rFonts w:ascii="Times New Roman" w:hAnsi="Times New Roman"/>
      <w:sz w:val="24"/>
    </w:rPr>
  </w:style>
  <w:style w:type="paragraph" w:customStyle="1" w:styleId="31F43B6ECAC2498CBEDADB535809FB754">
    <w:name w:val="31F43B6ECAC2498CBEDADB535809FB754"/>
    <w:rsid w:val="00E52862"/>
    <w:rPr>
      <w:rFonts w:ascii="Times New Roman" w:hAnsi="Times New Roman"/>
      <w:sz w:val="24"/>
    </w:rPr>
  </w:style>
  <w:style w:type="paragraph" w:customStyle="1" w:styleId="14CEE918E04849748AA82F0BCA8BD8004">
    <w:name w:val="14CEE918E04849748AA82F0BCA8BD8004"/>
    <w:rsid w:val="00E52862"/>
    <w:rPr>
      <w:rFonts w:ascii="Times New Roman" w:hAnsi="Times New Roman"/>
      <w:sz w:val="24"/>
    </w:rPr>
  </w:style>
  <w:style w:type="paragraph" w:customStyle="1" w:styleId="F29D75CBC6FF4B4B96D24E18F03FB3BD4">
    <w:name w:val="F29D75CBC6FF4B4B96D24E18F03FB3BD4"/>
    <w:rsid w:val="00E52862"/>
    <w:rPr>
      <w:rFonts w:ascii="Times New Roman" w:hAnsi="Times New Roman"/>
      <w:sz w:val="24"/>
    </w:rPr>
  </w:style>
  <w:style w:type="paragraph" w:customStyle="1" w:styleId="0C5E0658B7084E88AA63DABA05C637E04">
    <w:name w:val="0C5E0658B7084E88AA63DABA05C637E04"/>
    <w:rsid w:val="00E52862"/>
    <w:rPr>
      <w:rFonts w:ascii="Times New Roman" w:hAnsi="Times New Roman"/>
      <w:sz w:val="24"/>
    </w:rPr>
  </w:style>
  <w:style w:type="paragraph" w:customStyle="1" w:styleId="8572B261966547A09BD5586816C4B8E14">
    <w:name w:val="8572B261966547A09BD5586816C4B8E14"/>
    <w:rsid w:val="00E52862"/>
    <w:rPr>
      <w:rFonts w:ascii="Times New Roman" w:hAnsi="Times New Roman"/>
      <w:sz w:val="24"/>
    </w:rPr>
  </w:style>
  <w:style w:type="paragraph" w:customStyle="1" w:styleId="6841A6F4DC0943E6BB0C1D015B21A4164">
    <w:name w:val="6841A6F4DC0943E6BB0C1D015B21A4164"/>
    <w:rsid w:val="00E52862"/>
    <w:rPr>
      <w:rFonts w:ascii="Times New Roman" w:hAnsi="Times New Roman"/>
      <w:sz w:val="24"/>
    </w:rPr>
  </w:style>
  <w:style w:type="paragraph" w:customStyle="1" w:styleId="ED3F24A3AA95435CA7DE5A8B2463B1E54">
    <w:name w:val="ED3F24A3AA95435CA7DE5A8B2463B1E54"/>
    <w:rsid w:val="00E52862"/>
    <w:rPr>
      <w:rFonts w:ascii="Times New Roman" w:hAnsi="Times New Roman"/>
      <w:sz w:val="24"/>
    </w:rPr>
  </w:style>
  <w:style w:type="paragraph" w:customStyle="1" w:styleId="8B220E1D897F45FE92EEDA72FEDDB6834">
    <w:name w:val="8B220E1D897F45FE92EEDA72FEDDB6834"/>
    <w:rsid w:val="00E52862"/>
    <w:rPr>
      <w:rFonts w:ascii="Times New Roman" w:hAnsi="Times New Roman"/>
      <w:sz w:val="24"/>
    </w:rPr>
  </w:style>
  <w:style w:type="paragraph" w:customStyle="1" w:styleId="D438860906B648E2BCE83A07273A32154">
    <w:name w:val="D438860906B648E2BCE83A07273A32154"/>
    <w:rsid w:val="00E52862"/>
    <w:rPr>
      <w:rFonts w:ascii="Times New Roman" w:hAnsi="Times New Roman"/>
      <w:sz w:val="24"/>
    </w:rPr>
  </w:style>
  <w:style w:type="paragraph" w:customStyle="1" w:styleId="9A6F440D2FDA479E94A82EF2CE3180F44">
    <w:name w:val="9A6F440D2FDA479E94A82EF2CE3180F44"/>
    <w:rsid w:val="00E52862"/>
    <w:rPr>
      <w:rFonts w:ascii="Times New Roman" w:hAnsi="Times New Roman"/>
      <w:sz w:val="24"/>
    </w:rPr>
  </w:style>
  <w:style w:type="paragraph" w:customStyle="1" w:styleId="CB8F7AE283D04E4295898CFBE495B0F24">
    <w:name w:val="CB8F7AE283D04E4295898CFBE495B0F24"/>
    <w:rsid w:val="00E52862"/>
    <w:rPr>
      <w:rFonts w:ascii="Times New Roman" w:hAnsi="Times New Roman"/>
      <w:sz w:val="24"/>
    </w:rPr>
  </w:style>
  <w:style w:type="paragraph" w:customStyle="1" w:styleId="1DCF071214BE48A7B813E874E464EFB83">
    <w:name w:val="1DCF071214BE48A7B813E874E464EFB83"/>
    <w:rsid w:val="00E52862"/>
    <w:rPr>
      <w:rFonts w:ascii="Times New Roman" w:hAnsi="Times New Roman"/>
      <w:sz w:val="24"/>
    </w:rPr>
  </w:style>
  <w:style w:type="paragraph" w:customStyle="1" w:styleId="3D0AF873ED664BF9AC170292218D315B3">
    <w:name w:val="3D0AF873ED664BF9AC170292218D315B3"/>
    <w:rsid w:val="00E52862"/>
    <w:rPr>
      <w:rFonts w:ascii="Times New Roman" w:hAnsi="Times New Roman"/>
      <w:sz w:val="24"/>
    </w:rPr>
  </w:style>
  <w:style w:type="paragraph" w:customStyle="1" w:styleId="65992B68D46840D799F2A38BDCCC589D3">
    <w:name w:val="65992B68D46840D799F2A38BDCCC589D3"/>
    <w:rsid w:val="00E52862"/>
    <w:rPr>
      <w:rFonts w:ascii="Times New Roman" w:hAnsi="Times New Roman"/>
      <w:sz w:val="24"/>
    </w:rPr>
  </w:style>
  <w:style w:type="paragraph" w:customStyle="1" w:styleId="74317EA013934F00BEE9D1D2601CEB0E4">
    <w:name w:val="74317EA013934F00BEE9D1D2601CEB0E4"/>
    <w:rsid w:val="00E52862"/>
    <w:rPr>
      <w:rFonts w:ascii="Times New Roman" w:hAnsi="Times New Roman"/>
      <w:sz w:val="24"/>
    </w:rPr>
  </w:style>
  <w:style w:type="paragraph" w:customStyle="1" w:styleId="32BD2375BCA64CE48C91357EA70F9A9A4">
    <w:name w:val="32BD2375BCA64CE48C91357EA70F9A9A4"/>
    <w:rsid w:val="00E52862"/>
    <w:rPr>
      <w:rFonts w:ascii="Times New Roman" w:hAnsi="Times New Roman"/>
      <w:sz w:val="24"/>
    </w:rPr>
  </w:style>
  <w:style w:type="paragraph" w:customStyle="1" w:styleId="B2E0856B410E47B6BC4A4D56B6E2BEFA4">
    <w:name w:val="B2E0856B410E47B6BC4A4D56B6E2BEFA4"/>
    <w:rsid w:val="00E52862"/>
    <w:rPr>
      <w:rFonts w:ascii="Times New Roman" w:hAnsi="Times New Roman"/>
      <w:sz w:val="24"/>
    </w:rPr>
  </w:style>
  <w:style w:type="paragraph" w:customStyle="1" w:styleId="14A7D836A20D419DBC8C9F987ABE3BA91">
    <w:name w:val="14A7D836A20D419DBC8C9F987ABE3BA91"/>
    <w:rsid w:val="00E52862"/>
    <w:rPr>
      <w:rFonts w:ascii="Times New Roman" w:hAnsi="Times New Roman"/>
      <w:sz w:val="24"/>
    </w:rPr>
  </w:style>
  <w:style w:type="paragraph" w:customStyle="1" w:styleId="A54F467B1C31429BA2436363AAB83B6C1">
    <w:name w:val="A54F467B1C31429BA2436363AAB83B6C1"/>
    <w:rsid w:val="00E52862"/>
    <w:rPr>
      <w:rFonts w:ascii="Times New Roman" w:hAnsi="Times New Roman"/>
      <w:sz w:val="24"/>
    </w:rPr>
  </w:style>
  <w:style w:type="paragraph" w:customStyle="1" w:styleId="CEC53A4ECA0A4EF3A9346BD862A4584B1">
    <w:name w:val="CEC53A4ECA0A4EF3A9346BD862A4584B1"/>
    <w:rsid w:val="00E52862"/>
    <w:rPr>
      <w:rFonts w:ascii="Times New Roman" w:hAnsi="Times New Roman"/>
      <w:sz w:val="24"/>
    </w:rPr>
  </w:style>
  <w:style w:type="paragraph" w:customStyle="1" w:styleId="D98D278115D0419D903AFDBA61486A4B10">
    <w:name w:val="D98D278115D0419D903AFDBA61486A4B10"/>
    <w:rsid w:val="00E52862"/>
    <w:rPr>
      <w:rFonts w:ascii="Times New Roman" w:hAnsi="Times New Roman"/>
      <w:sz w:val="24"/>
    </w:rPr>
  </w:style>
  <w:style w:type="paragraph" w:customStyle="1" w:styleId="E0D521E5A12D411AB99B3171F784E4CE10">
    <w:name w:val="E0D521E5A12D411AB99B3171F784E4CE10"/>
    <w:rsid w:val="00E52862"/>
    <w:rPr>
      <w:rFonts w:ascii="Times New Roman" w:hAnsi="Times New Roman"/>
      <w:sz w:val="24"/>
    </w:rPr>
  </w:style>
  <w:style w:type="paragraph" w:customStyle="1" w:styleId="F1F4A04A646F432CAAB37D60C43BCBBB10">
    <w:name w:val="F1F4A04A646F432CAAB37D60C43BCBBB10"/>
    <w:rsid w:val="00E52862"/>
    <w:rPr>
      <w:rFonts w:ascii="Times New Roman" w:hAnsi="Times New Roman"/>
      <w:sz w:val="24"/>
    </w:rPr>
  </w:style>
  <w:style w:type="paragraph" w:customStyle="1" w:styleId="31F43B6ECAC2498CBEDADB535809FB755">
    <w:name w:val="31F43B6ECAC2498CBEDADB535809FB755"/>
    <w:rsid w:val="00E52862"/>
    <w:rPr>
      <w:rFonts w:ascii="Times New Roman" w:hAnsi="Times New Roman"/>
      <w:sz w:val="24"/>
    </w:rPr>
  </w:style>
  <w:style w:type="paragraph" w:customStyle="1" w:styleId="14CEE918E04849748AA82F0BCA8BD8005">
    <w:name w:val="14CEE918E04849748AA82F0BCA8BD8005"/>
    <w:rsid w:val="00E52862"/>
    <w:rPr>
      <w:rFonts w:ascii="Times New Roman" w:hAnsi="Times New Roman"/>
      <w:sz w:val="24"/>
    </w:rPr>
  </w:style>
  <w:style w:type="paragraph" w:customStyle="1" w:styleId="F29D75CBC6FF4B4B96D24E18F03FB3BD5">
    <w:name w:val="F29D75CBC6FF4B4B96D24E18F03FB3BD5"/>
    <w:rsid w:val="00E52862"/>
    <w:rPr>
      <w:rFonts w:ascii="Times New Roman" w:hAnsi="Times New Roman"/>
      <w:sz w:val="24"/>
    </w:rPr>
  </w:style>
  <w:style w:type="paragraph" w:customStyle="1" w:styleId="0C5E0658B7084E88AA63DABA05C637E05">
    <w:name w:val="0C5E0658B7084E88AA63DABA05C637E05"/>
    <w:rsid w:val="00E52862"/>
    <w:rPr>
      <w:rFonts w:ascii="Times New Roman" w:hAnsi="Times New Roman"/>
      <w:sz w:val="24"/>
    </w:rPr>
  </w:style>
  <w:style w:type="paragraph" w:customStyle="1" w:styleId="8572B261966547A09BD5586816C4B8E15">
    <w:name w:val="8572B261966547A09BD5586816C4B8E15"/>
    <w:rsid w:val="00E52862"/>
    <w:rPr>
      <w:rFonts w:ascii="Times New Roman" w:hAnsi="Times New Roman"/>
      <w:sz w:val="24"/>
    </w:rPr>
  </w:style>
  <w:style w:type="paragraph" w:customStyle="1" w:styleId="6841A6F4DC0943E6BB0C1D015B21A4165">
    <w:name w:val="6841A6F4DC0943E6BB0C1D015B21A4165"/>
    <w:rsid w:val="00E52862"/>
    <w:rPr>
      <w:rFonts w:ascii="Times New Roman" w:hAnsi="Times New Roman"/>
      <w:sz w:val="24"/>
    </w:rPr>
  </w:style>
  <w:style w:type="paragraph" w:customStyle="1" w:styleId="ED3F24A3AA95435CA7DE5A8B2463B1E55">
    <w:name w:val="ED3F24A3AA95435CA7DE5A8B2463B1E55"/>
    <w:rsid w:val="00E52862"/>
    <w:rPr>
      <w:rFonts w:ascii="Times New Roman" w:hAnsi="Times New Roman"/>
      <w:sz w:val="24"/>
    </w:rPr>
  </w:style>
  <w:style w:type="paragraph" w:customStyle="1" w:styleId="8B220E1D897F45FE92EEDA72FEDDB6835">
    <w:name w:val="8B220E1D897F45FE92EEDA72FEDDB6835"/>
    <w:rsid w:val="00E52862"/>
    <w:rPr>
      <w:rFonts w:ascii="Times New Roman" w:hAnsi="Times New Roman"/>
      <w:sz w:val="24"/>
    </w:rPr>
  </w:style>
  <w:style w:type="paragraph" w:customStyle="1" w:styleId="D438860906B648E2BCE83A07273A32155">
    <w:name w:val="D438860906B648E2BCE83A07273A32155"/>
    <w:rsid w:val="00E52862"/>
    <w:rPr>
      <w:rFonts w:ascii="Times New Roman" w:hAnsi="Times New Roman"/>
      <w:sz w:val="24"/>
    </w:rPr>
  </w:style>
  <w:style w:type="paragraph" w:customStyle="1" w:styleId="9A6F440D2FDA479E94A82EF2CE3180F45">
    <w:name w:val="9A6F440D2FDA479E94A82EF2CE3180F45"/>
    <w:rsid w:val="00E52862"/>
    <w:rPr>
      <w:rFonts w:ascii="Times New Roman" w:hAnsi="Times New Roman"/>
      <w:sz w:val="24"/>
    </w:rPr>
  </w:style>
  <w:style w:type="paragraph" w:customStyle="1" w:styleId="CB8F7AE283D04E4295898CFBE495B0F25">
    <w:name w:val="CB8F7AE283D04E4295898CFBE495B0F25"/>
    <w:rsid w:val="00E52862"/>
    <w:rPr>
      <w:rFonts w:ascii="Times New Roman" w:hAnsi="Times New Roman"/>
      <w:sz w:val="24"/>
    </w:rPr>
  </w:style>
  <w:style w:type="paragraph" w:customStyle="1" w:styleId="1DCF071214BE48A7B813E874E464EFB84">
    <w:name w:val="1DCF071214BE48A7B813E874E464EFB84"/>
    <w:rsid w:val="00E52862"/>
    <w:rPr>
      <w:rFonts w:ascii="Times New Roman" w:hAnsi="Times New Roman"/>
      <w:sz w:val="24"/>
    </w:rPr>
  </w:style>
  <w:style w:type="paragraph" w:customStyle="1" w:styleId="3D0AF873ED664BF9AC170292218D315B4">
    <w:name w:val="3D0AF873ED664BF9AC170292218D315B4"/>
    <w:rsid w:val="00E52862"/>
    <w:rPr>
      <w:rFonts w:ascii="Times New Roman" w:hAnsi="Times New Roman"/>
      <w:sz w:val="24"/>
    </w:rPr>
  </w:style>
  <w:style w:type="paragraph" w:customStyle="1" w:styleId="65992B68D46840D799F2A38BDCCC589D4">
    <w:name w:val="65992B68D46840D799F2A38BDCCC589D4"/>
    <w:rsid w:val="00E52862"/>
    <w:rPr>
      <w:rFonts w:ascii="Times New Roman" w:hAnsi="Times New Roman"/>
      <w:sz w:val="24"/>
    </w:rPr>
  </w:style>
  <w:style w:type="paragraph" w:customStyle="1" w:styleId="74317EA013934F00BEE9D1D2601CEB0E5">
    <w:name w:val="74317EA013934F00BEE9D1D2601CEB0E5"/>
    <w:rsid w:val="00E52862"/>
    <w:rPr>
      <w:rFonts w:ascii="Times New Roman" w:hAnsi="Times New Roman"/>
      <w:sz w:val="24"/>
    </w:rPr>
  </w:style>
  <w:style w:type="paragraph" w:customStyle="1" w:styleId="32BD2375BCA64CE48C91357EA70F9A9A5">
    <w:name w:val="32BD2375BCA64CE48C91357EA70F9A9A5"/>
    <w:rsid w:val="00E52862"/>
    <w:rPr>
      <w:rFonts w:ascii="Times New Roman" w:hAnsi="Times New Roman"/>
      <w:sz w:val="24"/>
    </w:rPr>
  </w:style>
  <w:style w:type="paragraph" w:customStyle="1" w:styleId="B2E0856B410E47B6BC4A4D56B6E2BEFA5">
    <w:name w:val="B2E0856B410E47B6BC4A4D56B6E2BEFA5"/>
    <w:rsid w:val="00E52862"/>
    <w:rPr>
      <w:rFonts w:ascii="Times New Roman" w:hAnsi="Times New Roman"/>
      <w:sz w:val="24"/>
    </w:rPr>
  </w:style>
  <w:style w:type="paragraph" w:customStyle="1" w:styleId="14A7D836A20D419DBC8C9F987ABE3BA92">
    <w:name w:val="14A7D836A20D419DBC8C9F987ABE3BA92"/>
    <w:rsid w:val="00E52862"/>
    <w:rPr>
      <w:rFonts w:ascii="Times New Roman" w:hAnsi="Times New Roman"/>
      <w:sz w:val="24"/>
    </w:rPr>
  </w:style>
  <w:style w:type="paragraph" w:customStyle="1" w:styleId="A54F467B1C31429BA2436363AAB83B6C2">
    <w:name w:val="A54F467B1C31429BA2436363AAB83B6C2"/>
    <w:rsid w:val="00E52862"/>
    <w:rPr>
      <w:rFonts w:ascii="Times New Roman" w:hAnsi="Times New Roman"/>
      <w:sz w:val="24"/>
    </w:rPr>
  </w:style>
  <w:style w:type="paragraph" w:customStyle="1" w:styleId="CEC53A4ECA0A4EF3A9346BD862A4584B2">
    <w:name w:val="CEC53A4ECA0A4EF3A9346BD862A4584B2"/>
    <w:rsid w:val="00E52862"/>
    <w:rPr>
      <w:rFonts w:ascii="Times New Roman" w:hAnsi="Times New Roman"/>
      <w:sz w:val="24"/>
    </w:rPr>
  </w:style>
  <w:style w:type="paragraph" w:customStyle="1" w:styleId="4B177C2B44BA44939B8775162C32E6BA">
    <w:name w:val="4B177C2B44BA44939B8775162C32E6BA"/>
    <w:rsid w:val="002C4603"/>
  </w:style>
  <w:style w:type="paragraph" w:customStyle="1" w:styleId="0B60F2F6F60340A4984DDC85F930C093">
    <w:name w:val="0B60F2F6F60340A4984DDC85F930C093"/>
    <w:rsid w:val="002C4603"/>
  </w:style>
  <w:style w:type="paragraph" w:customStyle="1" w:styleId="F9EF69D176864AB482D3C3F313F2444A">
    <w:name w:val="F9EF69D176864AB482D3C3F313F2444A"/>
  </w:style>
  <w:style w:type="paragraph" w:customStyle="1" w:styleId="031040B5A0FE4E02822630F6F76AA7F0">
    <w:name w:val="031040B5A0FE4E02822630F6F76AA7F0"/>
  </w:style>
  <w:style w:type="paragraph" w:customStyle="1" w:styleId="19654583543B4400973E04BD02CDDEDD">
    <w:name w:val="19654583543B4400973E04BD02CDDEDD"/>
  </w:style>
  <w:style w:type="paragraph" w:customStyle="1" w:styleId="A4098844223D457C9EE04BC6C904E035">
    <w:name w:val="A4098844223D457C9EE04BC6C904E035"/>
  </w:style>
  <w:style w:type="paragraph" w:customStyle="1" w:styleId="C041ABF184E94A8C8CDAD7915C660E0A">
    <w:name w:val="C041ABF184E94A8C8CDAD7915C660E0A"/>
  </w:style>
  <w:style w:type="paragraph" w:customStyle="1" w:styleId="08BB5FD2A48042BA8E9BEC9DC60537D1">
    <w:name w:val="08BB5FD2A48042BA8E9BEC9DC60537D1"/>
  </w:style>
  <w:style w:type="paragraph" w:customStyle="1" w:styleId="B0A32ABFEDD04CC9B579A4D355C35E7A">
    <w:name w:val="B0A32ABFEDD04CC9B579A4D355C35E7A"/>
  </w:style>
  <w:style w:type="paragraph" w:customStyle="1" w:styleId="00A207004BC34DDC8AB2BE6FF71F4953">
    <w:name w:val="00A207004BC34DDC8AB2BE6FF71F4953"/>
  </w:style>
  <w:style w:type="paragraph" w:customStyle="1" w:styleId="C86599330C67467F881BE087EFD62745">
    <w:name w:val="C86599330C67467F881BE087EFD62745"/>
  </w:style>
  <w:style w:type="paragraph" w:customStyle="1" w:styleId="1695DE311D694DFF8CAC68A0D92AAC7C">
    <w:name w:val="1695DE311D694DFF8CAC68A0D92AAC7C"/>
  </w:style>
  <w:style w:type="paragraph" w:customStyle="1" w:styleId="4B70541C8ED541998CDFD8450A30593A">
    <w:name w:val="4B70541C8ED541998CDFD8450A30593A"/>
  </w:style>
  <w:style w:type="paragraph" w:customStyle="1" w:styleId="639139401D294833B5230B8C33020E1A">
    <w:name w:val="639139401D294833B5230B8C33020E1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2C4603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E0D521E5A12D411AB99B3171F784E4CE">
    <w:name w:val="E0D521E5A12D411AB99B3171F784E4CE"/>
    <w:rsid w:val="00495176"/>
  </w:style>
  <w:style w:type="paragraph" w:customStyle="1" w:styleId="F1F4A04A646F432CAAB37D60C43BCBBB">
    <w:name w:val="F1F4A04A646F432CAAB37D60C43BCBBB"/>
    <w:rsid w:val="00495176"/>
  </w:style>
  <w:style w:type="paragraph" w:customStyle="1" w:styleId="F29D75CBC6FF4B4B96D24E18F03FB3BD">
    <w:name w:val="F29D75CBC6FF4B4B96D24E18F03FB3BD"/>
    <w:rsid w:val="00495176"/>
  </w:style>
  <w:style w:type="paragraph" w:customStyle="1" w:styleId="0C5E0658B7084E88AA63DABA05C637E0">
    <w:name w:val="0C5E0658B7084E88AA63DABA05C637E0"/>
    <w:rsid w:val="00495176"/>
  </w:style>
  <w:style w:type="paragraph" w:customStyle="1" w:styleId="8572B261966547A09BD5586816C4B8E1">
    <w:name w:val="8572B261966547A09BD5586816C4B8E1"/>
    <w:rsid w:val="00495176"/>
  </w:style>
  <w:style w:type="paragraph" w:customStyle="1" w:styleId="6841A6F4DC0943E6BB0C1D015B21A416">
    <w:name w:val="6841A6F4DC0943E6BB0C1D015B21A416"/>
    <w:rsid w:val="00495176"/>
  </w:style>
  <w:style w:type="paragraph" w:customStyle="1" w:styleId="ED3F24A3AA95435CA7DE5A8B2463B1E5">
    <w:name w:val="ED3F24A3AA95435CA7DE5A8B2463B1E5"/>
    <w:rsid w:val="00495176"/>
  </w:style>
  <w:style w:type="paragraph" w:customStyle="1" w:styleId="8B220E1D897F45FE92EEDA72FEDDB683">
    <w:name w:val="8B220E1D897F45FE92EEDA72FEDDB683"/>
    <w:rsid w:val="00495176"/>
  </w:style>
  <w:style w:type="paragraph" w:customStyle="1" w:styleId="D438860906B648E2BCE83A07273A3215">
    <w:name w:val="D438860906B648E2BCE83A07273A3215"/>
    <w:rsid w:val="00495176"/>
  </w:style>
  <w:style w:type="paragraph" w:customStyle="1" w:styleId="9A6F440D2FDA479E94A82EF2CE3180F4">
    <w:name w:val="9A6F440D2FDA479E94A82EF2CE3180F4"/>
    <w:rsid w:val="00495176"/>
  </w:style>
  <w:style w:type="paragraph" w:customStyle="1" w:styleId="CB8F7AE283D04E4295898CFBE495B0F2">
    <w:name w:val="CB8F7AE283D04E4295898CFBE495B0F2"/>
    <w:rsid w:val="00495176"/>
  </w:style>
  <w:style w:type="paragraph" w:customStyle="1" w:styleId="05DA228630654E11A61D9C66AA48453E">
    <w:name w:val="05DA228630654E11A61D9C66AA48453E"/>
    <w:rsid w:val="00495176"/>
  </w:style>
  <w:style w:type="paragraph" w:customStyle="1" w:styleId="CE69940D22EC4F2C88711EB565020E30">
    <w:name w:val="CE69940D22EC4F2C88711EB565020E30"/>
    <w:rsid w:val="00495176"/>
  </w:style>
  <w:style w:type="paragraph" w:customStyle="1" w:styleId="5AB7217E49AC448E9333483A79AD4DAD">
    <w:name w:val="5AB7217E49AC448E9333483A79AD4DAD"/>
    <w:rsid w:val="00116303"/>
  </w:style>
  <w:style w:type="paragraph" w:customStyle="1" w:styleId="E43BFAA5E79F43A488A1254B05C4E3BD">
    <w:name w:val="E43BFAA5E79F43A488A1254B05C4E3BD"/>
    <w:rsid w:val="00116303"/>
  </w:style>
  <w:style w:type="paragraph" w:customStyle="1" w:styleId="FD94EE659C984769B0309FC2CAD7F67D">
    <w:name w:val="FD94EE659C984769B0309FC2CAD7F67D"/>
    <w:rsid w:val="00116303"/>
  </w:style>
  <w:style w:type="paragraph" w:customStyle="1" w:styleId="04C50FA4BDD647708084266316A374DB">
    <w:name w:val="04C50FA4BDD647708084266316A374DB"/>
    <w:rsid w:val="00116303"/>
  </w:style>
  <w:style w:type="paragraph" w:customStyle="1" w:styleId="3C5EDE1010E447C88D9321EBF70093F6">
    <w:name w:val="3C5EDE1010E447C88D9321EBF70093F6"/>
    <w:rsid w:val="00116303"/>
  </w:style>
  <w:style w:type="paragraph" w:customStyle="1" w:styleId="3FA389DE949B4C83B0814E759D23C8D6">
    <w:name w:val="3FA389DE949B4C83B0814E759D23C8D6"/>
    <w:rsid w:val="00116303"/>
  </w:style>
  <w:style w:type="paragraph" w:customStyle="1" w:styleId="4E760AB09F40499D8AC3522B747F64E2">
    <w:name w:val="4E760AB09F40499D8AC3522B747F64E2"/>
    <w:rsid w:val="00116303"/>
  </w:style>
  <w:style w:type="paragraph" w:customStyle="1" w:styleId="AB0D4B77F6424AEDA7A6C451391CE916">
    <w:name w:val="AB0D4B77F6424AEDA7A6C451391CE916"/>
    <w:rsid w:val="00116303"/>
  </w:style>
  <w:style w:type="paragraph" w:customStyle="1" w:styleId="521E11BC965F41499E89376C20FCF114">
    <w:name w:val="521E11BC965F41499E89376C20FCF114"/>
    <w:rsid w:val="00116303"/>
  </w:style>
  <w:style w:type="paragraph" w:customStyle="1" w:styleId="894A772A0CD44F2DBE203D16AE6066DA">
    <w:name w:val="894A772A0CD44F2DBE203D16AE6066DA"/>
    <w:rsid w:val="00116303"/>
  </w:style>
  <w:style w:type="paragraph" w:customStyle="1" w:styleId="6958E355FDC24C1AA268AF2E9B16E759">
    <w:name w:val="6958E355FDC24C1AA268AF2E9B16E759"/>
    <w:rsid w:val="00116303"/>
  </w:style>
  <w:style w:type="paragraph" w:customStyle="1" w:styleId="C813D6DFCEB0465F92DA0E15083A09C0">
    <w:name w:val="C813D6DFCEB0465F92DA0E15083A09C0"/>
    <w:rsid w:val="00116303"/>
  </w:style>
  <w:style w:type="paragraph" w:customStyle="1" w:styleId="2F15493080B84E32BEE6FB216A6569E5">
    <w:name w:val="2F15493080B84E32BEE6FB216A6569E5"/>
    <w:rsid w:val="00116303"/>
  </w:style>
  <w:style w:type="paragraph" w:customStyle="1" w:styleId="EEB071B3CCD3406D94C95E9B567523F9">
    <w:name w:val="EEB071B3CCD3406D94C95E9B567523F9"/>
    <w:rsid w:val="00116303"/>
  </w:style>
  <w:style w:type="paragraph" w:customStyle="1" w:styleId="CBDF86CE0AE3435D9AAF429A7E36CAB2">
    <w:name w:val="CBDF86CE0AE3435D9AAF429A7E36CAB2"/>
    <w:rsid w:val="00116303"/>
  </w:style>
  <w:style w:type="paragraph" w:customStyle="1" w:styleId="766FDCDDBCBE4444A2054ED0BA535942">
    <w:name w:val="766FDCDDBCBE4444A2054ED0BA535942"/>
    <w:rsid w:val="00116303"/>
  </w:style>
  <w:style w:type="paragraph" w:customStyle="1" w:styleId="FB83F4436F0B43A980BAFF255B6A9303">
    <w:name w:val="FB83F4436F0B43A980BAFF255B6A9303"/>
    <w:rsid w:val="00116303"/>
  </w:style>
  <w:style w:type="paragraph" w:customStyle="1" w:styleId="690F63F153A546E78148BDE83DDCC7CE">
    <w:name w:val="690F63F153A546E78148BDE83DDCC7CE"/>
    <w:rsid w:val="00116303"/>
  </w:style>
  <w:style w:type="paragraph" w:customStyle="1" w:styleId="486F898445D84CF78FC9BB31540C6C83">
    <w:name w:val="486F898445D84CF78FC9BB31540C6C83"/>
    <w:rsid w:val="00116303"/>
  </w:style>
  <w:style w:type="paragraph" w:customStyle="1" w:styleId="2E6733CEBABD4BD3A44882D1E9758B55">
    <w:name w:val="2E6733CEBABD4BD3A44882D1E9758B55"/>
    <w:rsid w:val="00116303"/>
  </w:style>
  <w:style w:type="paragraph" w:customStyle="1" w:styleId="5DF564809DC9423586E6A4F8131A95E1">
    <w:name w:val="5DF564809DC9423586E6A4F8131A95E1"/>
    <w:rsid w:val="00116303"/>
  </w:style>
  <w:style w:type="paragraph" w:customStyle="1" w:styleId="E5358803229A496D8DC17E8A9E1F33EB">
    <w:name w:val="E5358803229A496D8DC17E8A9E1F33EB"/>
    <w:rsid w:val="00116303"/>
  </w:style>
  <w:style w:type="paragraph" w:customStyle="1" w:styleId="FBCF26C716C8403C983CB224E2963FB9">
    <w:name w:val="FBCF26C716C8403C983CB224E2963FB9"/>
    <w:rsid w:val="00116303"/>
  </w:style>
  <w:style w:type="paragraph" w:customStyle="1" w:styleId="C8C151F12A1C4705BFEB57E49E0C12E0">
    <w:name w:val="C8C151F12A1C4705BFEB57E49E0C12E0"/>
    <w:rsid w:val="00116303"/>
  </w:style>
  <w:style w:type="paragraph" w:customStyle="1" w:styleId="14A4574DB2774455A7A05EB066454ABB">
    <w:name w:val="14A4574DB2774455A7A05EB066454ABB"/>
    <w:rsid w:val="00116303"/>
  </w:style>
  <w:style w:type="paragraph" w:customStyle="1" w:styleId="12C0746AB05D4962879F5E29F2B3AF0C">
    <w:name w:val="12C0746AB05D4962879F5E29F2B3AF0C"/>
    <w:rsid w:val="00116303"/>
  </w:style>
  <w:style w:type="paragraph" w:customStyle="1" w:styleId="D7ED4416965E43869E906FE2D3354036">
    <w:name w:val="D7ED4416965E43869E906FE2D3354036"/>
    <w:rsid w:val="00116303"/>
  </w:style>
  <w:style w:type="paragraph" w:customStyle="1" w:styleId="23BECED1DCF747278B170F6989B8686E">
    <w:name w:val="23BECED1DCF747278B170F6989B8686E"/>
    <w:rsid w:val="00116303"/>
  </w:style>
  <w:style w:type="paragraph" w:customStyle="1" w:styleId="7BB74D46468A4109A9B832D61019265F">
    <w:name w:val="7BB74D46468A4109A9B832D61019265F"/>
    <w:rsid w:val="00116303"/>
  </w:style>
  <w:style w:type="paragraph" w:customStyle="1" w:styleId="1D5F815E288840418C3A6F6910BDF8F8">
    <w:name w:val="1D5F815E288840418C3A6F6910BDF8F8"/>
    <w:rsid w:val="00116303"/>
  </w:style>
  <w:style w:type="paragraph" w:customStyle="1" w:styleId="E90866F9E1CD4431862614AAFF7B24EB">
    <w:name w:val="E90866F9E1CD4431862614AAFF7B24EB"/>
    <w:rsid w:val="00116303"/>
  </w:style>
  <w:style w:type="paragraph" w:customStyle="1" w:styleId="101FC614D7B2430F8C57B57878A66D8E">
    <w:name w:val="101FC614D7B2430F8C57B57878A66D8E"/>
    <w:rsid w:val="00116303"/>
  </w:style>
  <w:style w:type="paragraph" w:customStyle="1" w:styleId="2002A7D2446043A6B3C182FE473EB2F3">
    <w:name w:val="2002A7D2446043A6B3C182FE473EB2F3"/>
    <w:rsid w:val="00116303"/>
  </w:style>
  <w:style w:type="paragraph" w:customStyle="1" w:styleId="E4AA576E33334226AF0166FC7D52424E">
    <w:name w:val="E4AA576E33334226AF0166FC7D52424E"/>
    <w:rsid w:val="00116303"/>
  </w:style>
  <w:style w:type="paragraph" w:customStyle="1" w:styleId="5E87D9A525354AA6A6C279A6BD903B44">
    <w:name w:val="5E87D9A525354AA6A6C279A6BD903B44"/>
    <w:rsid w:val="00EA6E17"/>
  </w:style>
  <w:style w:type="paragraph" w:customStyle="1" w:styleId="06B4D909CFE84168A5D7F1814D63BBD7">
    <w:name w:val="06B4D909CFE84168A5D7F1814D63BBD7"/>
    <w:rsid w:val="00E350E9"/>
  </w:style>
  <w:style w:type="paragraph" w:customStyle="1" w:styleId="AA6198B8A40845D5ACEF0B2B9A4C1086">
    <w:name w:val="AA6198B8A40845D5ACEF0B2B9A4C1086"/>
    <w:rsid w:val="00E350E9"/>
  </w:style>
  <w:style w:type="paragraph" w:customStyle="1" w:styleId="989989C275744D1D919F094554325874">
    <w:name w:val="989989C275744D1D919F094554325874"/>
    <w:rsid w:val="00E350E9"/>
  </w:style>
  <w:style w:type="paragraph" w:customStyle="1" w:styleId="D2DA0E84FC8C45A3BA59A47CDC2E813A">
    <w:name w:val="D2DA0E84FC8C45A3BA59A47CDC2E813A"/>
    <w:rsid w:val="0027704B"/>
  </w:style>
  <w:style w:type="paragraph" w:customStyle="1" w:styleId="32BD2375BCA64CE48C91357EA70F9A9A">
    <w:name w:val="32BD2375BCA64CE48C91357EA70F9A9A"/>
    <w:rsid w:val="0027704B"/>
  </w:style>
  <w:style w:type="paragraph" w:customStyle="1" w:styleId="B2E0856B410E47B6BC4A4D56B6E2BEFA">
    <w:name w:val="B2E0856B410E47B6BC4A4D56B6E2BEFA"/>
    <w:rsid w:val="0027704B"/>
  </w:style>
  <w:style w:type="paragraph" w:customStyle="1" w:styleId="1D3ECB6C2CDC45A6A5FFFE587E5F3CC4">
    <w:name w:val="1D3ECB6C2CDC45A6A5FFFE587E5F3CC4"/>
    <w:rsid w:val="0027704B"/>
  </w:style>
  <w:style w:type="paragraph" w:customStyle="1" w:styleId="0C807192D1D54A84A50A90276E7F94AA">
    <w:name w:val="0C807192D1D54A84A50A90276E7F94AA"/>
    <w:rsid w:val="0027704B"/>
  </w:style>
  <w:style w:type="paragraph" w:customStyle="1" w:styleId="97A84B785373426B97FE00CFE61E31C9">
    <w:name w:val="97A84B785373426B97FE00CFE61E31C9"/>
    <w:rsid w:val="0027704B"/>
  </w:style>
  <w:style w:type="paragraph" w:customStyle="1" w:styleId="A54F467B1C31429BA2436363AAB83B6C">
    <w:name w:val="A54F467B1C31429BA2436363AAB83B6C"/>
    <w:rsid w:val="0027704B"/>
  </w:style>
  <w:style w:type="paragraph" w:customStyle="1" w:styleId="6DB94ACF4B304AB78876FE8EC90D458D">
    <w:name w:val="6DB94ACF4B304AB78876FE8EC90D458D"/>
    <w:rsid w:val="0075402B"/>
  </w:style>
  <w:style w:type="paragraph" w:customStyle="1" w:styleId="F76E46BF4172420387D9D5AE54A90889">
    <w:name w:val="F76E46BF4172420387D9D5AE54A90889"/>
    <w:rsid w:val="0075402B"/>
  </w:style>
  <w:style w:type="paragraph" w:customStyle="1" w:styleId="2987541BA0F54569B8CD8D7C7C65508E">
    <w:name w:val="2987541BA0F54569B8CD8D7C7C65508E"/>
    <w:rsid w:val="0075402B"/>
  </w:style>
  <w:style w:type="paragraph" w:customStyle="1" w:styleId="314B6173B5B34E0C849E839F1A58EDAD">
    <w:name w:val="314B6173B5B34E0C849E839F1A58EDAD"/>
    <w:rsid w:val="0075402B"/>
  </w:style>
  <w:style w:type="paragraph" w:customStyle="1" w:styleId="691D3A8044D64623A43A631D44A07CC5">
    <w:name w:val="691D3A8044D64623A43A631D44A07CC5"/>
    <w:rsid w:val="00656EC5"/>
  </w:style>
  <w:style w:type="paragraph" w:customStyle="1" w:styleId="56DDBBF1FD904104A6FF79A472136AF9">
    <w:name w:val="56DDBBF1FD904104A6FF79A472136AF9"/>
    <w:rsid w:val="00656EC5"/>
  </w:style>
  <w:style w:type="paragraph" w:customStyle="1" w:styleId="8BF5AE2B9974444BB5DD8B1073474D9C">
    <w:name w:val="8BF5AE2B9974444BB5DD8B1073474D9C"/>
    <w:rsid w:val="00656EC5"/>
  </w:style>
  <w:style w:type="paragraph" w:customStyle="1" w:styleId="45DD5AFA8CD74660904C984558744399">
    <w:name w:val="45DD5AFA8CD74660904C984558744399"/>
    <w:rsid w:val="00656EC5"/>
  </w:style>
  <w:style w:type="paragraph" w:customStyle="1" w:styleId="714A477A3DEF4BC382288796F4E1AEF9">
    <w:name w:val="714A477A3DEF4BC382288796F4E1AEF9"/>
    <w:rsid w:val="00656EC5"/>
  </w:style>
  <w:style w:type="paragraph" w:customStyle="1" w:styleId="399BEE1F3727460687EB01DBB738E251">
    <w:name w:val="399BEE1F3727460687EB01DBB738E251"/>
    <w:rsid w:val="00CE2948"/>
  </w:style>
  <w:style w:type="paragraph" w:customStyle="1" w:styleId="236AC0468E3D4F1FA24DBD02BA0145E9">
    <w:name w:val="236AC0468E3D4F1FA24DBD02BA0145E9"/>
    <w:rsid w:val="00CE2948"/>
  </w:style>
  <w:style w:type="paragraph" w:customStyle="1" w:styleId="188C9268436C464A895FD612D57B26A8">
    <w:name w:val="188C9268436C464A895FD612D57B26A8"/>
    <w:rsid w:val="00CE2948"/>
  </w:style>
  <w:style w:type="paragraph" w:customStyle="1" w:styleId="0BA5B729DFB547F39F44619CF9F99D7F">
    <w:name w:val="0BA5B729DFB547F39F44619CF9F99D7F"/>
    <w:rsid w:val="00CE2948"/>
  </w:style>
  <w:style w:type="paragraph" w:customStyle="1" w:styleId="0149F5742E034A20A595A929D2D40797">
    <w:name w:val="0149F5742E034A20A595A929D2D40797"/>
    <w:rsid w:val="00CE2948"/>
  </w:style>
  <w:style w:type="paragraph" w:customStyle="1" w:styleId="5E282F494E6444C18778F837324D653B">
    <w:name w:val="5E282F494E6444C18778F837324D653B"/>
    <w:rsid w:val="00CE2948"/>
  </w:style>
  <w:style w:type="paragraph" w:customStyle="1" w:styleId="A2B15238A8574639B5E6A077940D4999">
    <w:name w:val="A2B15238A8574639B5E6A077940D4999"/>
    <w:rsid w:val="00CE2948"/>
  </w:style>
  <w:style w:type="paragraph" w:customStyle="1" w:styleId="01927CCD1DA34F969ADFA8522ECF31BC">
    <w:name w:val="01927CCD1DA34F969ADFA8522ECF31BC"/>
    <w:rsid w:val="00CE2948"/>
  </w:style>
  <w:style w:type="paragraph" w:customStyle="1" w:styleId="9C9D9C0678614E9197A4E25BD269B829">
    <w:name w:val="9C9D9C0678614E9197A4E25BD269B829"/>
    <w:rsid w:val="00CE2948"/>
  </w:style>
  <w:style w:type="paragraph" w:customStyle="1" w:styleId="D9A85F4743724B278E4B0E7C70F5ABE4">
    <w:name w:val="D9A85F4743724B278E4B0E7C70F5ABE4"/>
    <w:rsid w:val="00A439B0"/>
  </w:style>
  <w:style w:type="paragraph" w:customStyle="1" w:styleId="A819740287B54453B6AD97BF903371CA">
    <w:name w:val="A819740287B54453B6AD97BF903371CA"/>
    <w:rsid w:val="00A439B0"/>
  </w:style>
  <w:style w:type="paragraph" w:customStyle="1" w:styleId="74317EA013934F00BEE9D1D2601CEB0E">
    <w:name w:val="74317EA013934F00BEE9D1D2601CEB0E"/>
    <w:rsid w:val="0069239A"/>
  </w:style>
  <w:style w:type="paragraph" w:customStyle="1" w:styleId="CEC53A4ECA0A4EF3A9346BD862A4584B">
    <w:name w:val="CEC53A4ECA0A4EF3A9346BD862A4584B"/>
    <w:rsid w:val="0069239A"/>
  </w:style>
  <w:style w:type="paragraph" w:customStyle="1" w:styleId="31F43B6ECAC2498CBEDADB535809FB75">
    <w:name w:val="31F43B6ECAC2498CBEDADB535809FB75"/>
    <w:rsid w:val="00E52862"/>
  </w:style>
  <w:style w:type="paragraph" w:customStyle="1" w:styleId="14A7D836A20D419DBC8C9F987ABE3BA9">
    <w:name w:val="14A7D836A20D419DBC8C9F987ABE3BA9"/>
    <w:rsid w:val="00E52862"/>
  </w:style>
  <w:style w:type="paragraph" w:customStyle="1" w:styleId="D98D278115D0419D903AFDBA61486A4B1">
    <w:name w:val="D98D278115D0419D903AFDBA61486A4B1"/>
    <w:rsid w:val="00E52862"/>
    <w:rPr>
      <w:rFonts w:ascii="Times New Roman" w:hAnsi="Times New Roman"/>
      <w:sz w:val="24"/>
    </w:rPr>
  </w:style>
  <w:style w:type="paragraph" w:customStyle="1" w:styleId="E0D521E5A12D411AB99B3171F784E4CE1">
    <w:name w:val="E0D521E5A12D411AB99B3171F784E4CE1"/>
    <w:rsid w:val="00E52862"/>
    <w:rPr>
      <w:rFonts w:ascii="Times New Roman" w:hAnsi="Times New Roman"/>
      <w:sz w:val="24"/>
    </w:rPr>
  </w:style>
  <w:style w:type="paragraph" w:customStyle="1" w:styleId="F1F4A04A646F432CAAB37D60C43BCBBB1">
    <w:name w:val="F1F4A04A646F432CAAB37D60C43BCBBB1"/>
    <w:rsid w:val="00E52862"/>
    <w:rPr>
      <w:rFonts w:ascii="Times New Roman" w:hAnsi="Times New Roman"/>
      <w:sz w:val="24"/>
    </w:rPr>
  </w:style>
  <w:style w:type="paragraph" w:customStyle="1" w:styleId="D98D278115D0419D903AFDBA61486A4B2">
    <w:name w:val="D98D278115D0419D903AFDBA61486A4B2"/>
    <w:rsid w:val="00E52862"/>
    <w:rPr>
      <w:rFonts w:ascii="Times New Roman" w:hAnsi="Times New Roman"/>
      <w:sz w:val="24"/>
    </w:rPr>
  </w:style>
  <w:style w:type="paragraph" w:customStyle="1" w:styleId="E0D521E5A12D411AB99B3171F784E4CE2">
    <w:name w:val="E0D521E5A12D411AB99B3171F784E4CE2"/>
    <w:rsid w:val="00E52862"/>
    <w:rPr>
      <w:rFonts w:ascii="Times New Roman" w:hAnsi="Times New Roman"/>
      <w:sz w:val="24"/>
    </w:rPr>
  </w:style>
  <w:style w:type="paragraph" w:customStyle="1" w:styleId="F1F4A04A646F432CAAB37D60C43BCBBB2">
    <w:name w:val="F1F4A04A646F432CAAB37D60C43BCBBB2"/>
    <w:rsid w:val="00E52862"/>
    <w:rPr>
      <w:rFonts w:ascii="Times New Roman" w:hAnsi="Times New Roman"/>
      <w:sz w:val="24"/>
    </w:rPr>
  </w:style>
  <w:style w:type="paragraph" w:customStyle="1" w:styleId="D98D278115D0419D903AFDBA61486A4B3">
    <w:name w:val="D98D278115D0419D903AFDBA61486A4B3"/>
    <w:rsid w:val="00E52862"/>
    <w:rPr>
      <w:rFonts w:ascii="Times New Roman" w:hAnsi="Times New Roman"/>
      <w:sz w:val="24"/>
    </w:rPr>
  </w:style>
  <w:style w:type="paragraph" w:customStyle="1" w:styleId="E0D521E5A12D411AB99B3171F784E4CE3">
    <w:name w:val="E0D521E5A12D411AB99B3171F784E4CE3"/>
    <w:rsid w:val="00E52862"/>
    <w:rPr>
      <w:rFonts w:ascii="Times New Roman" w:hAnsi="Times New Roman"/>
      <w:sz w:val="24"/>
    </w:rPr>
  </w:style>
  <w:style w:type="paragraph" w:customStyle="1" w:styleId="F1F4A04A646F432CAAB37D60C43BCBBB3">
    <w:name w:val="F1F4A04A646F432CAAB37D60C43BCBBB3"/>
    <w:rsid w:val="00E52862"/>
    <w:rPr>
      <w:rFonts w:ascii="Times New Roman" w:hAnsi="Times New Roman"/>
      <w:sz w:val="24"/>
    </w:rPr>
  </w:style>
  <w:style w:type="paragraph" w:customStyle="1" w:styleId="D98D278115D0419D903AFDBA61486A4B4">
    <w:name w:val="D98D278115D0419D903AFDBA61486A4B4"/>
    <w:rsid w:val="00E52862"/>
    <w:rPr>
      <w:rFonts w:ascii="Times New Roman" w:hAnsi="Times New Roman"/>
      <w:sz w:val="24"/>
    </w:rPr>
  </w:style>
  <w:style w:type="paragraph" w:customStyle="1" w:styleId="E0D521E5A12D411AB99B3171F784E4CE4">
    <w:name w:val="E0D521E5A12D411AB99B3171F784E4CE4"/>
    <w:rsid w:val="00E52862"/>
    <w:rPr>
      <w:rFonts w:ascii="Times New Roman" w:hAnsi="Times New Roman"/>
      <w:sz w:val="24"/>
    </w:rPr>
  </w:style>
  <w:style w:type="paragraph" w:customStyle="1" w:styleId="F1F4A04A646F432CAAB37D60C43BCBBB4">
    <w:name w:val="F1F4A04A646F432CAAB37D60C43BCBBB4"/>
    <w:rsid w:val="00E52862"/>
    <w:rPr>
      <w:rFonts w:ascii="Times New Roman" w:hAnsi="Times New Roman"/>
      <w:sz w:val="24"/>
    </w:rPr>
  </w:style>
  <w:style w:type="paragraph" w:customStyle="1" w:styleId="D98D278115D0419D903AFDBA61486A4B5">
    <w:name w:val="D98D278115D0419D903AFDBA61486A4B5"/>
    <w:rsid w:val="00E52862"/>
    <w:rPr>
      <w:rFonts w:ascii="Times New Roman" w:hAnsi="Times New Roman"/>
      <w:sz w:val="24"/>
    </w:rPr>
  </w:style>
  <w:style w:type="paragraph" w:customStyle="1" w:styleId="E0D521E5A12D411AB99B3171F784E4CE5">
    <w:name w:val="E0D521E5A12D411AB99B3171F784E4CE5"/>
    <w:rsid w:val="00E52862"/>
    <w:rPr>
      <w:rFonts w:ascii="Times New Roman" w:hAnsi="Times New Roman"/>
      <w:sz w:val="24"/>
    </w:rPr>
  </w:style>
  <w:style w:type="paragraph" w:customStyle="1" w:styleId="F1F4A04A646F432CAAB37D60C43BCBBB5">
    <w:name w:val="F1F4A04A646F432CAAB37D60C43BCBBB5"/>
    <w:rsid w:val="00E52862"/>
    <w:rPr>
      <w:rFonts w:ascii="Times New Roman" w:hAnsi="Times New Roman"/>
      <w:sz w:val="24"/>
    </w:rPr>
  </w:style>
  <w:style w:type="paragraph" w:customStyle="1" w:styleId="D98D278115D0419D903AFDBA61486A4B6">
    <w:name w:val="D98D278115D0419D903AFDBA61486A4B6"/>
    <w:rsid w:val="00E52862"/>
    <w:rPr>
      <w:rFonts w:ascii="Times New Roman" w:hAnsi="Times New Roman"/>
      <w:sz w:val="24"/>
    </w:rPr>
  </w:style>
  <w:style w:type="paragraph" w:customStyle="1" w:styleId="E0D521E5A12D411AB99B3171F784E4CE6">
    <w:name w:val="E0D521E5A12D411AB99B3171F784E4CE6"/>
    <w:rsid w:val="00E52862"/>
    <w:rPr>
      <w:rFonts w:ascii="Times New Roman" w:hAnsi="Times New Roman"/>
      <w:sz w:val="24"/>
    </w:rPr>
  </w:style>
  <w:style w:type="paragraph" w:customStyle="1" w:styleId="F1F4A04A646F432CAAB37D60C43BCBBB6">
    <w:name w:val="F1F4A04A646F432CAAB37D60C43BCBBB6"/>
    <w:rsid w:val="00E52862"/>
    <w:rPr>
      <w:rFonts w:ascii="Times New Roman" w:hAnsi="Times New Roman"/>
      <w:sz w:val="24"/>
    </w:rPr>
  </w:style>
  <w:style w:type="paragraph" w:customStyle="1" w:styleId="31F43B6ECAC2498CBEDADB535809FB751">
    <w:name w:val="31F43B6ECAC2498CBEDADB535809FB751"/>
    <w:rsid w:val="00E52862"/>
    <w:rPr>
      <w:rFonts w:ascii="Times New Roman" w:hAnsi="Times New Roman"/>
      <w:sz w:val="24"/>
    </w:rPr>
  </w:style>
  <w:style w:type="paragraph" w:customStyle="1" w:styleId="14CEE918E04849748AA82F0BCA8BD8001">
    <w:name w:val="14CEE918E04849748AA82F0BCA8BD8001"/>
    <w:rsid w:val="00E52862"/>
    <w:rPr>
      <w:rFonts w:ascii="Times New Roman" w:hAnsi="Times New Roman"/>
      <w:sz w:val="24"/>
    </w:rPr>
  </w:style>
  <w:style w:type="paragraph" w:customStyle="1" w:styleId="F29D75CBC6FF4B4B96D24E18F03FB3BD1">
    <w:name w:val="F29D75CBC6FF4B4B96D24E18F03FB3BD1"/>
    <w:rsid w:val="00E52862"/>
    <w:rPr>
      <w:rFonts w:ascii="Times New Roman" w:hAnsi="Times New Roman"/>
      <w:sz w:val="24"/>
    </w:rPr>
  </w:style>
  <w:style w:type="paragraph" w:customStyle="1" w:styleId="0C5E0658B7084E88AA63DABA05C637E01">
    <w:name w:val="0C5E0658B7084E88AA63DABA05C637E01"/>
    <w:rsid w:val="00E52862"/>
    <w:rPr>
      <w:rFonts w:ascii="Times New Roman" w:hAnsi="Times New Roman"/>
      <w:sz w:val="24"/>
    </w:rPr>
  </w:style>
  <w:style w:type="paragraph" w:customStyle="1" w:styleId="8572B261966547A09BD5586816C4B8E11">
    <w:name w:val="8572B261966547A09BD5586816C4B8E11"/>
    <w:rsid w:val="00E52862"/>
    <w:rPr>
      <w:rFonts w:ascii="Times New Roman" w:hAnsi="Times New Roman"/>
      <w:sz w:val="24"/>
    </w:rPr>
  </w:style>
  <w:style w:type="paragraph" w:customStyle="1" w:styleId="6841A6F4DC0943E6BB0C1D015B21A4161">
    <w:name w:val="6841A6F4DC0943E6BB0C1D015B21A4161"/>
    <w:rsid w:val="00E52862"/>
    <w:rPr>
      <w:rFonts w:ascii="Times New Roman" w:hAnsi="Times New Roman"/>
      <w:sz w:val="24"/>
    </w:rPr>
  </w:style>
  <w:style w:type="paragraph" w:customStyle="1" w:styleId="ED3F24A3AA95435CA7DE5A8B2463B1E51">
    <w:name w:val="ED3F24A3AA95435CA7DE5A8B2463B1E51"/>
    <w:rsid w:val="00E52862"/>
    <w:rPr>
      <w:rFonts w:ascii="Times New Roman" w:hAnsi="Times New Roman"/>
      <w:sz w:val="24"/>
    </w:rPr>
  </w:style>
  <w:style w:type="paragraph" w:customStyle="1" w:styleId="8B220E1D897F45FE92EEDA72FEDDB6831">
    <w:name w:val="8B220E1D897F45FE92EEDA72FEDDB6831"/>
    <w:rsid w:val="00E52862"/>
    <w:rPr>
      <w:rFonts w:ascii="Times New Roman" w:hAnsi="Times New Roman"/>
      <w:sz w:val="24"/>
    </w:rPr>
  </w:style>
  <w:style w:type="paragraph" w:customStyle="1" w:styleId="D438860906B648E2BCE83A07273A32151">
    <w:name w:val="D438860906B648E2BCE83A07273A32151"/>
    <w:rsid w:val="00E52862"/>
    <w:rPr>
      <w:rFonts w:ascii="Times New Roman" w:hAnsi="Times New Roman"/>
      <w:sz w:val="24"/>
    </w:rPr>
  </w:style>
  <w:style w:type="paragraph" w:customStyle="1" w:styleId="9A6F440D2FDA479E94A82EF2CE3180F41">
    <w:name w:val="9A6F440D2FDA479E94A82EF2CE3180F41"/>
    <w:rsid w:val="00E52862"/>
    <w:rPr>
      <w:rFonts w:ascii="Times New Roman" w:hAnsi="Times New Roman"/>
      <w:sz w:val="24"/>
    </w:rPr>
  </w:style>
  <w:style w:type="paragraph" w:customStyle="1" w:styleId="CB8F7AE283D04E4295898CFBE495B0F21">
    <w:name w:val="CB8F7AE283D04E4295898CFBE495B0F21"/>
    <w:rsid w:val="00E52862"/>
    <w:rPr>
      <w:rFonts w:ascii="Times New Roman" w:hAnsi="Times New Roman"/>
      <w:sz w:val="24"/>
    </w:rPr>
  </w:style>
  <w:style w:type="paragraph" w:customStyle="1" w:styleId="1DCF071214BE48A7B813E874E464EFB8">
    <w:name w:val="1DCF071214BE48A7B813E874E464EFB8"/>
    <w:rsid w:val="00E52862"/>
    <w:rPr>
      <w:rFonts w:ascii="Times New Roman" w:hAnsi="Times New Roman"/>
      <w:sz w:val="24"/>
    </w:rPr>
  </w:style>
  <w:style w:type="paragraph" w:customStyle="1" w:styleId="3D0AF873ED664BF9AC170292218D315B">
    <w:name w:val="3D0AF873ED664BF9AC170292218D315B"/>
    <w:rsid w:val="00E52862"/>
    <w:rPr>
      <w:rFonts w:ascii="Times New Roman" w:hAnsi="Times New Roman"/>
      <w:sz w:val="24"/>
    </w:rPr>
  </w:style>
  <w:style w:type="paragraph" w:customStyle="1" w:styleId="65992B68D46840D799F2A38BDCCC589D">
    <w:name w:val="65992B68D46840D799F2A38BDCCC589D"/>
    <w:rsid w:val="00E52862"/>
    <w:rPr>
      <w:rFonts w:ascii="Times New Roman" w:hAnsi="Times New Roman"/>
      <w:sz w:val="24"/>
    </w:rPr>
  </w:style>
  <w:style w:type="paragraph" w:customStyle="1" w:styleId="74317EA013934F00BEE9D1D2601CEB0E1">
    <w:name w:val="74317EA013934F00BEE9D1D2601CEB0E1"/>
    <w:rsid w:val="00E52862"/>
    <w:rPr>
      <w:rFonts w:ascii="Times New Roman" w:hAnsi="Times New Roman"/>
      <w:sz w:val="24"/>
    </w:rPr>
  </w:style>
  <w:style w:type="paragraph" w:customStyle="1" w:styleId="32BD2375BCA64CE48C91357EA70F9A9A1">
    <w:name w:val="32BD2375BCA64CE48C91357EA70F9A9A1"/>
    <w:rsid w:val="00E52862"/>
    <w:rPr>
      <w:rFonts w:ascii="Times New Roman" w:hAnsi="Times New Roman"/>
      <w:sz w:val="24"/>
    </w:rPr>
  </w:style>
  <w:style w:type="paragraph" w:customStyle="1" w:styleId="B2E0856B410E47B6BC4A4D56B6E2BEFA1">
    <w:name w:val="B2E0856B410E47B6BC4A4D56B6E2BEFA1"/>
    <w:rsid w:val="00E52862"/>
    <w:rPr>
      <w:rFonts w:ascii="Times New Roman" w:hAnsi="Times New Roman"/>
      <w:sz w:val="24"/>
    </w:rPr>
  </w:style>
  <w:style w:type="paragraph" w:customStyle="1" w:styleId="D98D278115D0419D903AFDBA61486A4B7">
    <w:name w:val="D98D278115D0419D903AFDBA61486A4B7"/>
    <w:rsid w:val="00E52862"/>
    <w:rPr>
      <w:rFonts w:ascii="Times New Roman" w:hAnsi="Times New Roman"/>
      <w:sz w:val="24"/>
    </w:rPr>
  </w:style>
  <w:style w:type="paragraph" w:customStyle="1" w:styleId="E0D521E5A12D411AB99B3171F784E4CE7">
    <w:name w:val="E0D521E5A12D411AB99B3171F784E4CE7"/>
    <w:rsid w:val="00E52862"/>
    <w:rPr>
      <w:rFonts w:ascii="Times New Roman" w:hAnsi="Times New Roman"/>
      <w:sz w:val="24"/>
    </w:rPr>
  </w:style>
  <w:style w:type="paragraph" w:customStyle="1" w:styleId="F1F4A04A646F432CAAB37D60C43BCBBB7">
    <w:name w:val="F1F4A04A646F432CAAB37D60C43BCBBB7"/>
    <w:rsid w:val="00E52862"/>
    <w:rPr>
      <w:rFonts w:ascii="Times New Roman" w:hAnsi="Times New Roman"/>
      <w:sz w:val="24"/>
    </w:rPr>
  </w:style>
  <w:style w:type="paragraph" w:customStyle="1" w:styleId="31F43B6ECAC2498CBEDADB535809FB752">
    <w:name w:val="31F43B6ECAC2498CBEDADB535809FB752"/>
    <w:rsid w:val="00E52862"/>
    <w:rPr>
      <w:rFonts w:ascii="Times New Roman" w:hAnsi="Times New Roman"/>
      <w:sz w:val="24"/>
    </w:rPr>
  </w:style>
  <w:style w:type="paragraph" w:customStyle="1" w:styleId="14CEE918E04849748AA82F0BCA8BD8002">
    <w:name w:val="14CEE918E04849748AA82F0BCA8BD8002"/>
    <w:rsid w:val="00E52862"/>
    <w:rPr>
      <w:rFonts w:ascii="Times New Roman" w:hAnsi="Times New Roman"/>
      <w:sz w:val="24"/>
    </w:rPr>
  </w:style>
  <w:style w:type="paragraph" w:customStyle="1" w:styleId="F29D75CBC6FF4B4B96D24E18F03FB3BD2">
    <w:name w:val="F29D75CBC6FF4B4B96D24E18F03FB3BD2"/>
    <w:rsid w:val="00E52862"/>
    <w:rPr>
      <w:rFonts w:ascii="Times New Roman" w:hAnsi="Times New Roman"/>
      <w:sz w:val="24"/>
    </w:rPr>
  </w:style>
  <w:style w:type="paragraph" w:customStyle="1" w:styleId="0C5E0658B7084E88AA63DABA05C637E02">
    <w:name w:val="0C5E0658B7084E88AA63DABA05C637E02"/>
    <w:rsid w:val="00E52862"/>
    <w:rPr>
      <w:rFonts w:ascii="Times New Roman" w:hAnsi="Times New Roman"/>
      <w:sz w:val="24"/>
    </w:rPr>
  </w:style>
  <w:style w:type="paragraph" w:customStyle="1" w:styleId="8572B261966547A09BD5586816C4B8E12">
    <w:name w:val="8572B261966547A09BD5586816C4B8E12"/>
    <w:rsid w:val="00E52862"/>
    <w:rPr>
      <w:rFonts w:ascii="Times New Roman" w:hAnsi="Times New Roman"/>
      <w:sz w:val="24"/>
    </w:rPr>
  </w:style>
  <w:style w:type="paragraph" w:customStyle="1" w:styleId="6841A6F4DC0943E6BB0C1D015B21A4162">
    <w:name w:val="6841A6F4DC0943E6BB0C1D015B21A4162"/>
    <w:rsid w:val="00E52862"/>
    <w:rPr>
      <w:rFonts w:ascii="Times New Roman" w:hAnsi="Times New Roman"/>
      <w:sz w:val="24"/>
    </w:rPr>
  </w:style>
  <w:style w:type="paragraph" w:customStyle="1" w:styleId="ED3F24A3AA95435CA7DE5A8B2463B1E52">
    <w:name w:val="ED3F24A3AA95435CA7DE5A8B2463B1E52"/>
    <w:rsid w:val="00E52862"/>
    <w:rPr>
      <w:rFonts w:ascii="Times New Roman" w:hAnsi="Times New Roman"/>
      <w:sz w:val="24"/>
    </w:rPr>
  </w:style>
  <w:style w:type="paragraph" w:customStyle="1" w:styleId="8B220E1D897F45FE92EEDA72FEDDB6832">
    <w:name w:val="8B220E1D897F45FE92EEDA72FEDDB6832"/>
    <w:rsid w:val="00E52862"/>
    <w:rPr>
      <w:rFonts w:ascii="Times New Roman" w:hAnsi="Times New Roman"/>
      <w:sz w:val="24"/>
    </w:rPr>
  </w:style>
  <w:style w:type="paragraph" w:customStyle="1" w:styleId="D438860906B648E2BCE83A07273A32152">
    <w:name w:val="D438860906B648E2BCE83A07273A32152"/>
    <w:rsid w:val="00E52862"/>
    <w:rPr>
      <w:rFonts w:ascii="Times New Roman" w:hAnsi="Times New Roman"/>
      <w:sz w:val="24"/>
    </w:rPr>
  </w:style>
  <w:style w:type="paragraph" w:customStyle="1" w:styleId="9A6F440D2FDA479E94A82EF2CE3180F42">
    <w:name w:val="9A6F440D2FDA479E94A82EF2CE3180F42"/>
    <w:rsid w:val="00E52862"/>
    <w:rPr>
      <w:rFonts w:ascii="Times New Roman" w:hAnsi="Times New Roman"/>
      <w:sz w:val="24"/>
    </w:rPr>
  </w:style>
  <w:style w:type="paragraph" w:customStyle="1" w:styleId="CB8F7AE283D04E4295898CFBE495B0F22">
    <w:name w:val="CB8F7AE283D04E4295898CFBE495B0F22"/>
    <w:rsid w:val="00E52862"/>
    <w:rPr>
      <w:rFonts w:ascii="Times New Roman" w:hAnsi="Times New Roman"/>
      <w:sz w:val="24"/>
    </w:rPr>
  </w:style>
  <w:style w:type="paragraph" w:customStyle="1" w:styleId="1DCF071214BE48A7B813E874E464EFB81">
    <w:name w:val="1DCF071214BE48A7B813E874E464EFB81"/>
    <w:rsid w:val="00E52862"/>
    <w:rPr>
      <w:rFonts w:ascii="Times New Roman" w:hAnsi="Times New Roman"/>
      <w:sz w:val="24"/>
    </w:rPr>
  </w:style>
  <w:style w:type="paragraph" w:customStyle="1" w:styleId="3D0AF873ED664BF9AC170292218D315B1">
    <w:name w:val="3D0AF873ED664BF9AC170292218D315B1"/>
    <w:rsid w:val="00E52862"/>
    <w:rPr>
      <w:rFonts w:ascii="Times New Roman" w:hAnsi="Times New Roman"/>
      <w:sz w:val="24"/>
    </w:rPr>
  </w:style>
  <w:style w:type="paragraph" w:customStyle="1" w:styleId="65992B68D46840D799F2A38BDCCC589D1">
    <w:name w:val="65992B68D46840D799F2A38BDCCC589D1"/>
    <w:rsid w:val="00E52862"/>
    <w:rPr>
      <w:rFonts w:ascii="Times New Roman" w:hAnsi="Times New Roman"/>
      <w:sz w:val="24"/>
    </w:rPr>
  </w:style>
  <w:style w:type="paragraph" w:customStyle="1" w:styleId="74317EA013934F00BEE9D1D2601CEB0E2">
    <w:name w:val="74317EA013934F00BEE9D1D2601CEB0E2"/>
    <w:rsid w:val="00E52862"/>
    <w:rPr>
      <w:rFonts w:ascii="Times New Roman" w:hAnsi="Times New Roman"/>
      <w:sz w:val="24"/>
    </w:rPr>
  </w:style>
  <w:style w:type="paragraph" w:customStyle="1" w:styleId="32BD2375BCA64CE48C91357EA70F9A9A2">
    <w:name w:val="32BD2375BCA64CE48C91357EA70F9A9A2"/>
    <w:rsid w:val="00E52862"/>
    <w:rPr>
      <w:rFonts w:ascii="Times New Roman" w:hAnsi="Times New Roman"/>
      <w:sz w:val="24"/>
    </w:rPr>
  </w:style>
  <w:style w:type="paragraph" w:customStyle="1" w:styleId="B2E0856B410E47B6BC4A4D56B6E2BEFA2">
    <w:name w:val="B2E0856B410E47B6BC4A4D56B6E2BEFA2"/>
    <w:rsid w:val="00E52862"/>
    <w:rPr>
      <w:rFonts w:ascii="Times New Roman" w:hAnsi="Times New Roman"/>
      <w:sz w:val="24"/>
    </w:rPr>
  </w:style>
  <w:style w:type="paragraph" w:customStyle="1" w:styleId="D98D278115D0419D903AFDBA61486A4B8">
    <w:name w:val="D98D278115D0419D903AFDBA61486A4B8"/>
    <w:rsid w:val="00E52862"/>
    <w:rPr>
      <w:rFonts w:ascii="Times New Roman" w:hAnsi="Times New Roman"/>
      <w:sz w:val="24"/>
    </w:rPr>
  </w:style>
  <w:style w:type="paragraph" w:customStyle="1" w:styleId="E0D521E5A12D411AB99B3171F784E4CE8">
    <w:name w:val="E0D521E5A12D411AB99B3171F784E4CE8"/>
    <w:rsid w:val="00E52862"/>
    <w:rPr>
      <w:rFonts w:ascii="Times New Roman" w:hAnsi="Times New Roman"/>
      <w:sz w:val="24"/>
    </w:rPr>
  </w:style>
  <w:style w:type="paragraph" w:customStyle="1" w:styleId="F1F4A04A646F432CAAB37D60C43BCBBB8">
    <w:name w:val="F1F4A04A646F432CAAB37D60C43BCBBB8"/>
    <w:rsid w:val="00E52862"/>
    <w:rPr>
      <w:rFonts w:ascii="Times New Roman" w:hAnsi="Times New Roman"/>
      <w:sz w:val="24"/>
    </w:rPr>
  </w:style>
  <w:style w:type="paragraph" w:customStyle="1" w:styleId="31F43B6ECAC2498CBEDADB535809FB753">
    <w:name w:val="31F43B6ECAC2498CBEDADB535809FB753"/>
    <w:rsid w:val="00E52862"/>
    <w:rPr>
      <w:rFonts w:ascii="Times New Roman" w:hAnsi="Times New Roman"/>
      <w:sz w:val="24"/>
    </w:rPr>
  </w:style>
  <w:style w:type="paragraph" w:customStyle="1" w:styleId="14CEE918E04849748AA82F0BCA8BD8003">
    <w:name w:val="14CEE918E04849748AA82F0BCA8BD8003"/>
    <w:rsid w:val="00E52862"/>
    <w:rPr>
      <w:rFonts w:ascii="Times New Roman" w:hAnsi="Times New Roman"/>
      <w:sz w:val="24"/>
    </w:rPr>
  </w:style>
  <w:style w:type="paragraph" w:customStyle="1" w:styleId="F29D75CBC6FF4B4B96D24E18F03FB3BD3">
    <w:name w:val="F29D75CBC6FF4B4B96D24E18F03FB3BD3"/>
    <w:rsid w:val="00E52862"/>
    <w:rPr>
      <w:rFonts w:ascii="Times New Roman" w:hAnsi="Times New Roman"/>
      <w:sz w:val="24"/>
    </w:rPr>
  </w:style>
  <w:style w:type="paragraph" w:customStyle="1" w:styleId="0C5E0658B7084E88AA63DABA05C637E03">
    <w:name w:val="0C5E0658B7084E88AA63DABA05C637E03"/>
    <w:rsid w:val="00E52862"/>
    <w:rPr>
      <w:rFonts w:ascii="Times New Roman" w:hAnsi="Times New Roman"/>
      <w:sz w:val="24"/>
    </w:rPr>
  </w:style>
  <w:style w:type="paragraph" w:customStyle="1" w:styleId="8572B261966547A09BD5586816C4B8E13">
    <w:name w:val="8572B261966547A09BD5586816C4B8E13"/>
    <w:rsid w:val="00E52862"/>
    <w:rPr>
      <w:rFonts w:ascii="Times New Roman" w:hAnsi="Times New Roman"/>
      <w:sz w:val="24"/>
    </w:rPr>
  </w:style>
  <w:style w:type="paragraph" w:customStyle="1" w:styleId="6841A6F4DC0943E6BB0C1D015B21A4163">
    <w:name w:val="6841A6F4DC0943E6BB0C1D015B21A4163"/>
    <w:rsid w:val="00E52862"/>
    <w:rPr>
      <w:rFonts w:ascii="Times New Roman" w:hAnsi="Times New Roman"/>
      <w:sz w:val="24"/>
    </w:rPr>
  </w:style>
  <w:style w:type="paragraph" w:customStyle="1" w:styleId="ED3F24A3AA95435CA7DE5A8B2463B1E53">
    <w:name w:val="ED3F24A3AA95435CA7DE5A8B2463B1E53"/>
    <w:rsid w:val="00E52862"/>
    <w:rPr>
      <w:rFonts w:ascii="Times New Roman" w:hAnsi="Times New Roman"/>
      <w:sz w:val="24"/>
    </w:rPr>
  </w:style>
  <w:style w:type="paragraph" w:customStyle="1" w:styleId="8B220E1D897F45FE92EEDA72FEDDB6833">
    <w:name w:val="8B220E1D897F45FE92EEDA72FEDDB6833"/>
    <w:rsid w:val="00E52862"/>
    <w:rPr>
      <w:rFonts w:ascii="Times New Roman" w:hAnsi="Times New Roman"/>
      <w:sz w:val="24"/>
    </w:rPr>
  </w:style>
  <w:style w:type="paragraph" w:customStyle="1" w:styleId="D438860906B648E2BCE83A07273A32153">
    <w:name w:val="D438860906B648E2BCE83A07273A32153"/>
    <w:rsid w:val="00E52862"/>
    <w:rPr>
      <w:rFonts w:ascii="Times New Roman" w:hAnsi="Times New Roman"/>
      <w:sz w:val="24"/>
    </w:rPr>
  </w:style>
  <w:style w:type="paragraph" w:customStyle="1" w:styleId="9A6F440D2FDA479E94A82EF2CE3180F43">
    <w:name w:val="9A6F440D2FDA479E94A82EF2CE3180F43"/>
    <w:rsid w:val="00E52862"/>
    <w:rPr>
      <w:rFonts w:ascii="Times New Roman" w:hAnsi="Times New Roman"/>
      <w:sz w:val="24"/>
    </w:rPr>
  </w:style>
  <w:style w:type="paragraph" w:customStyle="1" w:styleId="CB8F7AE283D04E4295898CFBE495B0F23">
    <w:name w:val="CB8F7AE283D04E4295898CFBE495B0F23"/>
    <w:rsid w:val="00E52862"/>
    <w:rPr>
      <w:rFonts w:ascii="Times New Roman" w:hAnsi="Times New Roman"/>
      <w:sz w:val="24"/>
    </w:rPr>
  </w:style>
  <w:style w:type="paragraph" w:customStyle="1" w:styleId="1DCF071214BE48A7B813E874E464EFB82">
    <w:name w:val="1DCF071214BE48A7B813E874E464EFB82"/>
    <w:rsid w:val="00E52862"/>
    <w:rPr>
      <w:rFonts w:ascii="Times New Roman" w:hAnsi="Times New Roman"/>
      <w:sz w:val="24"/>
    </w:rPr>
  </w:style>
  <w:style w:type="paragraph" w:customStyle="1" w:styleId="3D0AF873ED664BF9AC170292218D315B2">
    <w:name w:val="3D0AF873ED664BF9AC170292218D315B2"/>
    <w:rsid w:val="00E52862"/>
    <w:rPr>
      <w:rFonts w:ascii="Times New Roman" w:hAnsi="Times New Roman"/>
      <w:sz w:val="24"/>
    </w:rPr>
  </w:style>
  <w:style w:type="paragraph" w:customStyle="1" w:styleId="65992B68D46840D799F2A38BDCCC589D2">
    <w:name w:val="65992B68D46840D799F2A38BDCCC589D2"/>
    <w:rsid w:val="00E52862"/>
    <w:rPr>
      <w:rFonts w:ascii="Times New Roman" w:hAnsi="Times New Roman"/>
      <w:sz w:val="24"/>
    </w:rPr>
  </w:style>
  <w:style w:type="paragraph" w:customStyle="1" w:styleId="74317EA013934F00BEE9D1D2601CEB0E3">
    <w:name w:val="74317EA013934F00BEE9D1D2601CEB0E3"/>
    <w:rsid w:val="00E52862"/>
    <w:rPr>
      <w:rFonts w:ascii="Times New Roman" w:hAnsi="Times New Roman"/>
      <w:sz w:val="24"/>
    </w:rPr>
  </w:style>
  <w:style w:type="paragraph" w:customStyle="1" w:styleId="32BD2375BCA64CE48C91357EA70F9A9A3">
    <w:name w:val="32BD2375BCA64CE48C91357EA70F9A9A3"/>
    <w:rsid w:val="00E52862"/>
    <w:rPr>
      <w:rFonts w:ascii="Times New Roman" w:hAnsi="Times New Roman"/>
      <w:sz w:val="24"/>
    </w:rPr>
  </w:style>
  <w:style w:type="paragraph" w:customStyle="1" w:styleId="B2E0856B410E47B6BC4A4D56B6E2BEFA3">
    <w:name w:val="B2E0856B410E47B6BC4A4D56B6E2BEFA3"/>
    <w:rsid w:val="00E52862"/>
    <w:rPr>
      <w:rFonts w:ascii="Times New Roman" w:hAnsi="Times New Roman"/>
      <w:sz w:val="24"/>
    </w:rPr>
  </w:style>
  <w:style w:type="paragraph" w:customStyle="1" w:styleId="D98D278115D0419D903AFDBA61486A4B9">
    <w:name w:val="D98D278115D0419D903AFDBA61486A4B9"/>
    <w:rsid w:val="00E52862"/>
    <w:rPr>
      <w:rFonts w:ascii="Times New Roman" w:hAnsi="Times New Roman"/>
      <w:sz w:val="24"/>
    </w:rPr>
  </w:style>
  <w:style w:type="paragraph" w:customStyle="1" w:styleId="E0D521E5A12D411AB99B3171F784E4CE9">
    <w:name w:val="E0D521E5A12D411AB99B3171F784E4CE9"/>
    <w:rsid w:val="00E52862"/>
    <w:rPr>
      <w:rFonts w:ascii="Times New Roman" w:hAnsi="Times New Roman"/>
      <w:sz w:val="24"/>
    </w:rPr>
  </w:style>
  <w:style w:type="paragraph" w:customStyle="1" w:styleId="F1F4A04A646F432CAAB37D60C43BCBBB9">
    <w:name w:val="F1F4A04A646F432CAAB37D60C43BCBBB9"/>
    <w:rsid w:val="00E52862"/>
    <w:rPr>
      <w:rFonts w:ascii="Times New Roman" w:hAnsi="Times New Roman"/>
      <w:sz w:val="24"/>
    </w:rPr>
  </w:style>
  <w:style w:type="paragraph" w:customStyle="1" w:styleId="31F43B6ECAC2498CBEDADB535809FB754">
    <w:name w:val="31F43B6ECAC2498CBEDADB535809FB754"/>
    <w:rsid w:val="00E52862"/>
    <w:rPr>
      <w:rFonts w:ascii="Times New Roman" w:hAnsi="Times New Roman"/>
      <w:sz w:val="24"/>
    </w:rPr>
  </w:style>
  <w:style w:type="paragraph" w:customStyle="1" w:styleId="14CEE918E04849748AA82F0BCA8BD8004">
    <w:name w:val="14CEE918E04849748AA82F0BCA8BD8004"/>
    <w:rsid w:val="00E52862"/>
    <w:rPr>
      <w:rFonts w:ascii="Times New Roman" w:hAnsi="Times New Roman"/>
      <w:sz w:val="24"/>
    </w:rPr>
  </w:style>
  <w:style w:type="paragraph" w:customStyle="1" w:styleId="F29D75CBC6FF4B4B96D24E18F03FB3BD4">
    <w:name w:val="F29D75CBC6FF4B4B96D24E18F03FB3BD4"/>
    <w:rsid w:val="00E52862"/>
    <w:rPr>
      <w:rFonts w:ascii="Times New Roman" w:hAnsi="Times New Roman"/>
      <w:sz w:val="24"/>
    </w:rPr>
  </w:style>
  <w:style w:type="paragraph" w:customStyle="1" w:styleId="0C5E0658B7084E88AA63DABA05C637E04">
    <w:name w:val="0C5E0658B7084E88AA63DABA05C637E04"/>
    <w:rsid w:val="00E52862"/>
    <w:rPr>
      <w:rFonts w:ascii="Times New Roman" w:hAnsi="Times New Roman"/>
      <w:sz w:val="24"/>
    </w:rPr>
  </w:style>
  <w:style w:type="paragraph" w:customStyle="1" w:styleId="8572B261966547A09BD5586816C4B8E14">
    <w:name w:val="8572B261966547A09BD5586816C4B8E14"/>
    <w:rsid w:val="00E52862"/>
    <w:rPr>
      <w:rFonts w:ascii="Times New Roman" w:hAnsi="Times New Roman"/>
      <w:sz w:val="24"/>
    </w:rPr>
  </w:style>
  <w:style w:type="paragraph" w:customStyle="1" w:styleId="6841A6F4DC0943E6BB0C1D015B21A4164">
    <w:name w:val="6841A6F4DC0943E6BB0C1D015B21A4164"/>
    <w:rsid w:val="00E52862"/>
    <w:rPr>
      <w:rFonts w:ascii="Times New Roman" w:hAnsi="Times New Roman"/>
      <w:sz w:val="24"/>
    </w:rPr>
  </w:style>
  <w:style w:type="paragraph" w:customStyle="1" w:styleId="ED3F24A3AA95435CA7DE5A8B2463B1E54">
    <w:name w:val="ED3F24A3AA95435CA7DE5A8B2463B1E54"/>
    <w:rsid w:val="00E52862"/>
    <w:rPr>
      <w:rFonts w:ascii="Times New Roman" w:hAnsi="Times New Roman"/>
      <w:sz w:val="24"/>
    </w:rPr>
  </w:style>
  <w:style w:type="paragraph" w:customStyle="1" w:styleId="8B220E1D897F45FE92EEDA72FEDDB6834">
    <w:name w:val="8B220E1D897F45FE92EEDA72FEDDB6834"/>
    <w:rsid w:val="00E52862"/>
    <w:rPr>
      <w:rFonts w:ascii="Times New Roman" w:hAnsi="Times New Roman"/>
      <w:sz w:val="24"/>
    </w:rPr>
  </w:style>
  <w:style w:type="paragraph" w:customStyle="1" w:styleId="D438860906B648E2BCE83A07273A32154">
    <w:name w:val="D438860906B648E2BCE83A07273A32154"/>
    <w:rsid w:val="00E52862"/>
    <w:rPr>
      <w:rFonts w:ascii="Times New Roman" w:hAnsi="Times New Roman"/>
      <w:sz w:val="24"/>
    </w:rPr>
  </w:style>
  <w:style w:type="paragraph" w:customStyle="1" w:styleId="9A6F440D2FDA479E94A82EF2CE3180F44">
    <w:name w:val="9A6F440D2FDA479E94A82EF2CE3180F44"/>
    <w:rsid w:val="00E52862"/>
    <w:rPr>
      <w:rFonts w:ascii="Times New Roman" w:hAnsi="Times New Roman"/>
      <w:sz w:val="24"/>
    </w:rPr>
  </w:style>
  <w:style w:type="paragraph" w:customStyle="1" w:styleId="CB8F7AE283D04E4295898CFBE495B0F24">
    <w:name w:val="CB8F7AE283D04E4295898CFBE495B0F24"/>
    <w:rsid w:val="00E52862"/>
    <w:rPr>
      <w:rFonts w:ascii="Times New Roman" w:hAnsi="Times New Roman"/>
      <w:sz w:val="24"/>
    </w:rPr>
  </w:style>
  <w:style w:type="paragraph" w:customStyle="1" w:styleId="1DCF071214BE48A7B813E874E464EFB83">
    <w:name w:val="1DCF071214BE48A7B813E874E464EFB83"/>
    <w:rsid w:val="00E52862"/>
    <w:rPr>
      <w:rFonts w:ascii="Times New Roman" w:hAnsi="Times New Roman"/>
      <w:sz w:val="24"/>
    </w:rPr>
  </w:style>
  <w:style w:type="paragraph" w:customStyle="1" w:styleId="3D0AF873ED664BF9AC170292218D315B3">
    <w:name w:val="3D0AF873ED664BF9AC170292218D315B3"/>
    <w:rsid w:val="00E52862"/>
    <w:rPr>
      <w:rFonts w:ascii="Times New Roman" w:hAnsi="Times New Roman"/>
      <w:sz w:val="24"/>
    </w:rPr>
  </w:style>
  <w:style w:type="paragraph" w:customStyle="1" w:styleId="65992B68D46840D799F2A38BDCCC589D3">
    <w:name w:val="65992B68D46840D799F2A38BDCCC589D3"/>
    <w:rsid w:val="00E52862"/>
    <w:rPr>
      <w:rFonts w:ascii="Times New Roman" w:hAnsi="Times New Roman"/>
      <w:sz w:val="24"/>
    </w:rPr>
  </w:style>
  <w:style w:type="paragraph" w:customStyle="1" w:styleId="74317EA013934F00BEE9D1D2601CEB0E4">
    <w:name w:val="74317EA013934F00BEE9D1D2601CEB0E4"/>
    <w:rsid w:val="00E52862"/>
    <w:rPr>
      <w:rFonts w:ascii="Times New Roman" w:hAnsi="Times New Roman"/>
      <w:sz w:val="24"/>
    </w:rPr>
  </w:style>
  <w:style w:type="paragraph" w:customStyle="1" w:styleId="32BD2375BCA64CE48C91357EA70F9A9A4">
    <w:name w:val="32BD2375BCA64CE48C91357EA70F9A9A4"/>
    <w:rsid w:val="00E52862"/>
    <w:rPr>
      <w:rFonts w:ascii="Times New Roman" w:hAnsi="Times New Roman"/>
      <w:sz w:val="24"/>
    </w:rPr>
  </w:style>
  <w:style w:type="paragraph" w:customStyle="1" w:styleId="B2E0856B410E47B6BC4A4D56B6E2BEFA4">
    <w:name w:val="B2E0856B410E47B6BC4A4D56B6E2BEFA4"/>
    <w:rsid w:val="00E52862"/>
    <w:rPr>
      <w:rFonts w:ascii="Times New Roman" w:hAnsi="Times New Roman"/>
      <w:sz w:val="24"/>
    </w:rPr>
  </w:style>
  <w:style w:type="paragraph" w:customStyle="1" w:styleId="14A7D836A20D419DBC8C9F987ABE3BA91">
    <w:name w:val="14A7D836A20D419DBC8C9F987ABE3BA91"/>
    <w:rsid w:val="00E52862"/>
    <w:rPr>
      <w:rFonts w:ascii="Times New Roman" w:hAnsi="Times New Roman"/>
      <w:sz w:val="24"/>
    </w:rPr>
  </w:style>
  <w:style w:type="paragraph" w:customStyle="1" w:styleId="A54F467B1C31429BA2436363AAB83B6C1">
    <w:name w:val="A54F467B1C31429BA2436363AAB83B6C1"/>
    <w:rsid w:val="00E52862"/>
    <w:rPr>
      <w:rFonts w:ascii="Times New Roman" w:hAnsi="Times New Roman"/>
      <w:sz w:val="24"/>
    </w:rPr>
  </w:style>
  <w:style w:type="paragraph" w:customStyle="1" w:styleId="CEC53A4ECA0A4EF3A9346BD862A4584B1">
    <w:name w:val="CEC53A4ECA0A4EF3A9346BD862A4584B1"/>
    <w:rsid w:val="00E52862"/>
    <w:rPr>
      <w:rFonts w:ascii="Times New Roman" w:hAnsi="Times New Roman"/>
      <w:sz w:val="24"/>
    </w:rPr>
  </w:style>
  <w:style w:type="paragraph" w:customStyle="1" w:styleId="D98D278115D0419D903AFDBA61486A4B10">
    <w:name w:val="D98D278115D0419D903AFDBA61486A4B10"/>
    <w:rsid w:val="00E52862"/>
    <w:rPr>
      <w:rFonts w:ascii="Times New Roman" w:hAnsi="Times New Roman"/>
      <w:sz w:val="24"/>
    </w:rPr>
  </w:style>
  <w:style w:type="paragraph" w:customStyle="1" w:styleId="E0D521E5A12D411AB99B3171F784E4CE10">
    <w:name w:val="E0D521E5A12D411AB99B3171F784E4CE10"/>
    <w:rsid w:val="00E52862"/>
    <w:rPr>
      <w:rFonts w:ascii="Times New Roman" w:hAnsi="Times New Roman"/>
      <w:sz w:val="24"/>
    </w:rPr>
  </w:style>
  <w:style w:type="paragraph" w:customStyle="1" w:styleId="F1F4A04A646F432CAAB37D60C43BCBBB10">
    <w:name w:val="F1F4A04A646F432CAAB37D60C43BCBBB10"/>
    <w:rsid w:val="00E52862"/>
    <w:rPr>
      <w:rFonts w:ascii="Times New Roman" w:hAnsi="Times New Roman"/>
      <w:sz w:val="24"/>
    </w:rPr>
  </w:style>
  <w:style w:type="paragraph" w:customStyle="1" w:styleId="31F43B6ECAC2498CBEDADB535809FB755">
    <w:name w:val="31F43B6ECAC2498CBEDADB535809FB755"/>
    <w:rsid w:val="00E52862"/>
    <w:rPr>
      <w:rFonts w:ascii="Times New Roman" w:hAnsi="Times New Roman"/>
      <w:sz w:val="24"/>
    </w:rPr>
  </w:style>
  <w:style w:type="paragraph" w:customStyle="1" w:styleId="14CEE918E04849748AA82F0BCA8BD8005">
    <w:name w:val="14CEE918E04849748AA82F0BCA8BD8005"/>
    <w:rsid w:val="00E52862"/>
    <w:rPr>
      <w:rFonts w:ascii="Times New Roman" w:hAnsi="Times New Roman"/>
      <w:sz w:val="24"/>
    </w:rPr>
  </w:style>
  <w:style w:type="paragraph" w:customStyle="1" w:styleId="F29D75CBC6FF4B4B96D24E18F03FB3BD5">
    <w:name w:val="F29D75CBC6FF4B4B96D24E18F03FB3BD5"/>
    <w:rsid w:val="00E52862"/>
    <w:rPr>
      <w:rFonts w:ascii="Times New Roman" w:hAnsi="Times New Roman"/>
      <w:sz w:val="24"/>
    </w:rPr>
  </w:style>
  <w:style w:type="paragraph" w:customStyle="1" w:styleId="0C5E0658B7084E88AA63DABA05C637E05">
    <w:name w:val="0C5E0658B7084E88AA63DABA05C637E05"/>
    <w:rsid w:val="00E52862"/>
    <w:rPr>
      <w:rFonts w:ascii="Times New Roman" w:hAnsi="Times New Roman"/>
      <w:sz w:val="24"/>
    </w:rPr>
  </w:style>
  <w:style w:type="paragraph" w:customStyle="1" w:styleId="8572B261966547A09BD5586816C4B8E15">
    <w:name w:val="8572B261966547A09BD5586816C4B8E15"/>
    <w:rsid w:val="00E52862"/>
    <w:rPr>
      <w:rFonts w:ascii="Times New Roman" w:hAnsi="Times New Roman"/>
      <w:sz w:val="24"/>
    </w:rPr>
  </w:style>
  <w:style w:type="paragraph" w:customStyle="1" w:styleId="6841A6F4DC0943E6BB0C1D015B21A4165">
    <w:name w:val="6841A6F4DC0943E6BB0C1D015B21A4165"/>
    <w:rsid w:val="00E52862"/>
    <w:rPr>
      <w:rFonts w:ascii="Times New Roman" w:hAnsi="Times New Roman"/>
      <w:sz w:val="24"/>
    </w:rPr>
  </w:style>
  <w:style w:type="paragraph" w:customStyle="1" w:styleId="ED3F24A3AA95435CA7DE5A8B2463B1E55">
    <w:name w:val="ED3F24A3AA95435CA7DE5A8B2463B1E55"/>
    <w:rsid w:val="00E52862"/>
    <w:rPr>
      <w:rFonts w:ascii="Times New Roman" w:hAnsi="Times New Roman"/>
      <w:sz w:val="24"/>
    </w:rPr>
  </w:style>
  <w:style w:type="paragraph" w:customStyle="1" w:styleId="8B220E1D897F45FE92EEDA72FEDDB6835">
    <w:name w:val="8B220E1D897F45FE92EEDA72FEDDB6835"/>
    <w:rsid w:val="00E52862"/>
    <w:rPr>
      <w:rFonts w:ascii="Times New Roman" w:hAnsi="Times New Roman"/>
      <w:sz w:val="24"/>
    </w:rPr>
  </w:style>
  <w:style w:type="paragraph" w:customStyle="1" w:styleId="D438860906B648E2BCE83A07273A32155">
    <w:name w:val="D438860906B648E2BCE83A07273A32155"/>
    <w:rsid w:val="00E52862"/>
    <w:rPr>
      <w:rFonts w:ascii="Times New Roman" w:hAnsi="Times New Roman"/>
      <w:sz w:val="24"/>
    </w:rPr>
  </w:style>
  <w:style w:type="paragraph" w:customStyle="1" w:styleId="9A6F440D2FDA479E94A82EF2CE3180F45">
    <w:name w:val="9A6F440D2FDA479E94A82EF2CE3180F45"/>
    <w:rsid w:val="00E52862"/>
    <w:rPr>
      <w:rFonts w:ascii="Times New Roman" w:hAnsi="Times New Roman"/>
      <w:sz w:val="24"/>
    </w:rPr>
  </w:style>
  <w:style w:type="paragraph" w:customStyle="1" w:styleId="CB8F7AE283D04E4295898CFBE495B0F25">
    <w:name w:val="CB8F7AE283D04E4295898CFBE495B0F25"/>
    <w:rsid w:val="00E52862"/>
    <w:rPr>
      <w:rFonts w:ascii="Times New Roman" w:hAnsi="Times New Roman"/>
      <w:sz w:val="24"/>
    </w:rPr>
  </w:style>
  <w:style w:type="paragraph" w:customStyle="1" w:styleId="1DCF071214BE48A7B813E874E464EFB84">
    <w:name w:val="1DCF071214BE48A7B813E874E464EFB84"/>
    <w:rsid w:val="00E52862"/>
    <w:rPr>
      <w:rFonts w:ascii="Times New Roman" w:hAnsi="Times New Roman"/>
      <w:sz w:val="24"/>
    </w:rPr>
  </w:style>
  <w:style w:type="paragraph" w:customStyle="1" w:styleId="3D0AF873ED664BF9AC170292218D315B4">
    <w:name w:val="3D0AF873ED664BF9AC170292218D315B4"/>
    <w:rsid w:val="00E52862"/>
    <w:rPr>
      <w:rFonts w:ascii="Times New Roman" w:hAnsi="Times New Roman"/>
      <w:sz w:val="24"/>
    </w:rPr>
  </w:style>
  <w:style w:type="paragraph" w:customStyle="1" w:styleId="65992B68D46840D799F2A38BDCCC589D4">
    <w:name w:val="65992B68D46840D799F2A38BDCCC589D4"/>
    <w:rsid w:val="00E52862"/>
    <w:rPr>
      <w:rFonts w:ascii="Times New Roman" w:hAnsi="Times New Roman"/>
      <w:sz w:val="24"/>
    </w:rPr>
  </w:style>
  <w:style w:type="paragraph" w:customStyle="1" w:styleId="74317EA013934F00BEE9D1D2601CEB0E5">
    <w:name w:val="74317EA013934F00BEE9D1D2601CEB0E5"/>
    <w:rsid w:val="00E52862"/>
    <w:rPr>
      <w:rFonts w:ascii="Times New Roman" w:hAnsi="Times New Roman"/>
      <w:sz w:val="24"/>
    </w:rPr>
  </w:style>
  <w:style w:type="paragraph" w:customStyle="1" w:styleId="32BD2375BCA64CE48C91357EA70F9A9A5">
    <w:name w:val="32BD2375BCA64CE48C91357EA70F9A9A5"/>
    <w:rsid w:val="00E52862"/>
    <w:rPr>
      <w:rFonts w:ascii="Times New Roman" w:hAnsi="Times New Roman"/>
      <w:sz w:val="24"/>
    </w:rPr>
  </w:style>
  <w:style w:type="paragraph" w:customStyle="1" w:styleId="B2E0856B410E47B6BC4A4D56B6E2BEFA5">
    <w:name w:val="B2E0856B410E47B6BC4A4D56B6E2BEFA5"/>
    <w:rsid w:val="00E52862"/>
    <w:rPr>
      <w:rFonts w:ascii="Times New Roman" w:hAnsi="Times New Roman"/>
      <w:sz w:val="24"/>
    </w:rPr>
  </w:style>
  <w:style w:type="paragraph" w:customStyle="1" w:styleId="14A7D836A20D419DBC8C9F987ABE3BA92">
    <w:name w:val="14A7D836A20D419DBC8C9F987ABE3BA92"/>
    <w:rsid w:val="00E52862"/>
    <w:rPr>
      <w:rFonts w:ascii="Times New Roman" w:hAnsi="Times New Roman"/>
      <w:sz w:val="24"/>
    </w:rPr>
  </w:style>
  <w:style w:type="paragraph" w:customStyle="1" w:styleId="A54F467B1C31429BA2436363AAB83B6C2">
    <w:name w:val="A54F467B1C31429BA2436363AAB83B6C2"/>
    <w:rsid w:val="00E52862"/>
    <w:rPr>
      <w:rFonts w:ascii="Times New Roman" w:hAnsi="Times New Roman"/>
      <w:sz w:val="24"/>
    </w:rPr>
  </w:style>
  <w:style w:type="paragraph" w:customStyle="1" w:styleId="CEC53A4ECA0A4EF3A9346BD862A4584B2">
    <w:name w:val="CEC53A4ECA0A4EF3A9346BD862A4584B2"/>
    <w:rsid w:val="00E52862"/>
    <w:rPr>
      <w:rFonts w:ascii="Times New Roman" w:hAnsi="Times New Roman"/>
      <w:sz w:val="24"/>
    </w:rPr>
  </w:style>
  <w:style w:type="paragraph" w:customStyle="1" w:styleId="4B177C2B44BA44939B8775162C32E6BA">
    <w:name w:val="4B177C2B44BA44939B8775162C32E6BA"/>
    <w:rsid w:val="002C4603"/>
  </w:style>
  <w:style w:type="paragraph" w:customStyle="1" w:styleId="0B60F2F6F60340A4984DDC85F930C093">
    <w:name w:val="0B60F2F6F60340A4984DDC85F930C093"/>
    <w:rsid w:val="002C4603"/>
  </w:style>
  <w:style w:type="paragraph" w:customStyle="1" w:styleId="F9EF69D176864AB482D3C3F313F2444A">
    <w:name w:val="F9EF69D176864AB482D3C3F313F2444A"/>
  </w:style>
  <w:style w:type="paragraph" w:customStyle="1" w:styleId="031040B5A0FE4E02822630F6F76AA7F0">
    <w:name w:val="031040B5A0FE4E02822630F6F76AA7F0"/>
  </w:style>
  <w:style w:type="paragraph" w:customStyle="1" w:styleId="19654583543B4400973E04BD02CDDEDD">
    <w:name w:val="19654583543B4400973E04BD02CDDEDD"/>
  </w:style>
  <w:style w:type="paragraph" w:customStyle="1" w:styleId="A4098844223D457C9EE04BC6C904E035">
    <w:name w:val="A4098844223D457C9EE04BC6C904E035"/>
  </w:style>
  <w:style w:type="paragraph" w:customStyle="1" w:styleId="C041ABF184E94A8C8CDAD7915C660E0A">
    <w:name w:val="C041ABF184E94A8C8CDAD7915C660E0A"/>
  </w:style>
  <w:style w:type="paragraph" w:customStyle="1" w:styleId="08BB5FD2A48042BA8E9BEC9DC60537D1">
    <w:name w:val="08BB5FD2A48042BA8E9BEC9DC60537D1"/>
  </w:style>
  <w:style w:type="paragraph" w:customStyle="1" w:styleId="B0A32ABFEDD04CC9B579A4D355C35E7A">
    <w:name w:val="B0A32ABFEDD04CC9B579A4D355C35E7A"/>
  </w:style>
  <w:style w:type="paragraph" w:customStyle="1" w:styleId="00A207004BC34DDC8AB2BE6FF71F4953">
    <w:name w:val="00A207004BC34DDC8AB2BE6FF71F4953"/>
  </w:style>
  <w:style w:type="paragraph" w:customStyle="1" w:styleId="C86599330C67467F881BE087EFD62745">
    <w:name w:val="C86599330C67467F881BE087EFD62745"/>
  </w:style>
  <w:style w:type="paragraph" w:customStyle="1" w:styleId="1695DE311D694DFF8CAC68A0D92AAC7C">
    <w:name w:val="1695DE311D694DFF8CAC68A0D92AAC7C"/>
  </w:style>
  <w:style w:type="paragraph" w:customStyle="1" w:styleId="4B70541C8ED541998CDFD8450A30593A">
    <w:name w:val="4B70541C8ED541998CDFD8450A30593A"/>
  </w:style>
  <w:style w:type="paragraph" w:customStyle="1" w:styleId="639139401D294833B5230B8C33020E1A">
    <w:name w:val="639139401D294833B5230B8C33020E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2289D-869F-4831-A552-214BF451E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2017-04-19T12:36:00Z</dcterms:created>
  <dcterms:modified xsi:type="dcterms:W3CDTF">2017-05-02T10:56:00Z</dcterms:modified>
</cp:coreProperties>
</file>